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8D23F9"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lastRenderedPageBreak/>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8D23F9"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8D23F9"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8D23F9"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lastRenderedPageBreak/>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55CFE3D6" w:rsidR="006661FE" w:rsidRDefault="00BD05CB" w:rsidP="006661FE">
      <w:pPr>
        <w:pStyle w:val="Heading2"/>
        <w:rPr>
          <w:ins w:id="188" w:author="Author" w:date="2025-01-13T14:21:00Z"/>
        </w:rPr>
      </w:pPr>
      <w:ins w:id="189" w:author="Author" w:date="2025-01-13T14:20:00Z">
        <w:r>
          <w:t xml:space="preserve">Applying </w:t>
        </w:r>
      </w:ins>
      <w:ins w:id="190" w:author="Author" w:date="2025-02-20T09:00:00Z" w16du:dateUtc="2025-02-20T09:00:00Z">
        <w:r w:rsidR="001A6D55">
          <w:t xml:space="preserve">Restrictions </w:t>
        </w:r>
      </w:ins>
      <w:ins w:id="191" w:author="Author" w:date="2025-01-13T14:20:00Z">
        <w:r>
          <w:t>to Wider Generation Tariffs</w:t>
        </w:r>
      </w:ins>
    </w:p>
    <w:p w14:paraId="671BCCFF" w14:textId="77777777" w:rsidR="008546EC" w:rsidRDefault="008546EC" w:rsidP="000F30F9">
      <w:pPr>
        <w:rPr>
          <w:ins w:id="192" w:author="Author" w:date="2025-01-13T14:32:00Z"/>
          <w:rFonts w:ascii="Arial" w:hAnsi="Arial" w:cs="Arial"/>
          <w:sz w:val="22"/>
          <w:szCs w:val="22"/>
          <w:lang w:eastAsia="en-US"/>
        </w:rPr>
      </w:pPr>
    </w:p>
    <w:p w14:paraId="6DD4ACD8" w14:textId="7B907D50" w:rsidR="00327D51" w:rsidRDefault="000E5958" w:rsidP="000F30F9">
      <w:pPr>
        <w:rPr>
          <w:ins w:id="193" w:author="Author" w:date="2025-01-13T14:39:00Z"/>
          <w:rFonts w:ascii="Arial" w:hAnsi="Arial" w:cs="Arial"/>
          <w:sz w:val="22"/>
          <w:szCs w:val="22"/>
          <w:lang w:eastAsia="en-US"/>
        </w:rPr>
      </w:pPr>
      <w:ins w:id="194" w:author="Author" w:date="2025-01-13T14:22:00Z">
        <w:r w:rsidRPr="00B05ECD">
          <w:rPr>
            <w:rFonts w:ascii="Arial" w:hAnsi="Arial" w:cs="Arial"/>
            <w:sz w:val="22"/>
            <w:szCs w:val="22"/>
            <w:lang w:eastAsia="en-US"/>
          </w:rPr>
          <w:t>To aid with predictabil</w:t>
        </w:r>
      </w:ins>
      <w:ins w:id="195" w:author="Author" w:date="2025-01-13T14:23:00Z">
        <w:r w:rsidRPr="00B05ECD">
          <w:rPr>
            <w:rFonts w:ascii="Arial" w:hAnsi="Arial" w:cs="Arial"/>
            <w:sz w:val="22"/>
            <w:szCs w:val="22"/>
            <w:lang w:eastAsia="en-US"/>
          </w:rPr>
          <w:t xml:space="preserve">ity of tariffs, </w:t>
        </w:r>
      </w:ins>
      <w:ins w:id="196" w:author="Author" w:date="2025-02-18T10:13:00Z" w16du:dateUtc="2025-02-18T10:13:00Z">
        <w:r w:rsidR="00381B61">
          <w:rPr>
            <w:rFonts w:ascii="Arial" w:hAnsi="Arial" w:cs="Arial"/>
            <w:sz w:val="22"/>
            <w:szCs w:val="22"/>
            <w:lang w:eastAsia="en-US"/>
          </w:rPr>
          <w:t xml:space="preserve">restrictions are applied to the </w:t>
        </w:r>
      </w:ins>
      <w:ins w:id="197" w:author="Author" w:date="2025-03-05T15:29:00Z" w16du:dateUtc="2025-03-05T15:29:00Z">
        <w:r w:rsidR="001E03F7">
          <w:rPr>
            <w:rFonts w:ascii="Arial" w:hAnsi="Arial" w:cs="Arial"/>
            <w:sz w:val="22"/>
            <w:szCs w:val="22"/>
            <w:lang w:eastAsia="en-US"/>
          </w:rPr>
          <w:t>w</w:t>
        </w:r>
      </w:ins>
      <w:ins w:id="198" w:author="Author" w:date="2025-02-18T10:11:00Z" w16du:dateUtc="2025-02-18T10:11:00Z">
        <w:r w:rsidR="00381B61">
          <w:rPr>
            <w:rFonts w:ascii="Arial" w:hAnsi="Arial" w:cs="Arial"/>
            <w:sz w:val="22"/>
            <w:szCs w:val="22"/>
            <w:lang w:eastAsia="en-US"/>
          </w:rPr>
          <w:t xml:space="preserve">ider </w:t>
        </w:r>
      </w:ins>
      <w:ins w:id="199" w:author="Author" w:date="2025-03-05T15:29:00Z" w16du:dateUtc="2025-03-05T15:29:00Z">
        <w:r w:rsidR="001E03F7">
          <w:rPr>
            <w:rFonts w:ascii="Arial" w:hAnsi="Arial" w:cs="Arial"/>
            <w:sz w:val="22"/>
            <w:szCs w:val="22"/>
            <w:lang w:eastAsia="en-US"/>
          </w:rPr>
          <w:t>g</w:t>
        </w:r>
      </w:ins>
      <w:ins w:id="200" w:author="Author" w:date="2025-02-18T10:11:00Z" w16du:dateUtc="2025-02-18T10:11:00Z">
        <w:r w:rsidR="00381B61">
          <w:rPr>
            <w:rFonts w:ascii="Arial" w:hAnsi="Arial" w:cs="Arial"/>
            <w:sz w:val="22"/>
            <w:szCs w:val="22"/>
            <w:lang w:eastAsia="en-US"/>
          </w:rPr>
          <w:t xml:space="preserve">eneration </w:t>
        </w:r>
      </w:ins>
      <w:ins w:id="201" w:author="Author" w:date="2025-03-05T15:29:00Z" w16du:dateUtc="2025-03-05T15:29:00Z">
        <w:r w:rsidR="001E03F7">
          <w:rPr>
            <w:rFonts w:ascii="Arial" w:hAnsi="Arial" w:cs="Arial"/>
            <w:sz w:val="22"/>
            <w:szCs w:val="22"/>
            <w:lang w:eastAsia="en-US"/>
          </w:rPr>
          <w:t>t</w:t>
        </w:r>
      </w:ins>
      <w:ins w:id="202" w:author="Author" w:date="2025-02-18T10:11:00Z" w16du:dateUtc="2025-02-18T10:11:00Z">
        <w:r w:rsidR="00381B61">
          <w:rPr>
            <w:rFonts w:ascii="Arial" w:hAnsi="Arial" w:cs="Arial"/>
            <w:sz w:val="22"/>
            <w:szCs w:val="22"/>
            <w:lang w:eastAsia="en-US"/>
          </w:rPr>
          <w:t>ariffs</w:t>
        </w:r>
      </w:ins>
      <w:ins w:id="203" w:author="Author" w:date="2025-01-13T14:27:00Z">
        <w:r w:rsidR="00304C5A" w:rsidRPr="00B05ECD">
          <w:rPr>
            <w:rFonts w:ascii="Arial" w:hAnsi="Arial" w:cs="Arial"/>
            <w:sz w:val="22"/>
            <w:szCs w:val="22"/>
            <w:lang w:eastAsia="en-US"/>
          </w:rPr>
          <w:t>. Individual cap</w:t>
        </w:r>
      </w:ins>
      <w:ins w:id="204" w:author="Author" w:date="2025-02-18T10:05:00Z" w16du:dateUtc="2025-02-18T10:05:00Z">
        <w:r w:rsidR="00E93E59">
          <w:rPr>
            <w:rFonts w:ascii="Arial" w:hAnsi="Arial" w:cs="Arial"/>
            <w:sz w:val="22"/>
            <w:szCs w:val="22"/>
            <w:lang w:eastAsia="en-US"/>
          </w:rPr>
          <w:t>s</w:t>
        </w:r>
      </w:ins>
      <w:ins w:id="205" w:author="Author" w:date="2025-01-13T14:27:00Z">
        <w:r w:rsidR="00304C5A" w:rsidRPr="00B05ECD">
          <w:rPr>
            <w:rFonts w:ascii="Arial" w:hAnsi="Arial" w:cs="Arial"/>
            <w:sz w:val="22"/>
            <w:szCs w:val="22"/>
            <w:lang w:eastAsia="en-US"/>
          </w:rPr>
          <w:t xml:space="preserve"> and </w:t>
        </w:r>
      </w:ins>
      <w:ins w:id="206" w:author="Author" w:date="2025-02-18T10:06:00Z" w16du:dateUtc="2025-02-18T10:06:00Z">
        <w:r w:rsidR="00E93E59">
          <w:rPr>
            <w:rFonts w:ascii="Arial" w:hAnsi="Arial" w:cs="Arial"/>
            <w:sz w:val="22"/>
            <w:szCs w:val="22"/>
            <w:lang w:eastAsia="en-US"/>
          </w:rPr>
          <w:t>M</w:t>
        </w:r>
      </w:ins>
      <w:ins w:id="207" w:author="Author" w:date="2025-02-18T10:05:00Z" w16du:dateUtc="2025-02-18T10:05:00Z">
        <w:r w:rsidR="00E93E59">
          <w:rPr>
            <w:rFonts w:ascii="Arial" w:hAnsi="Arial" w:cs="Arial"/>
            <w:sz w:val="22"/>
            <w:szCs w:val="22"/>
            <w:lang w:eastAsia="en-US"/>
          </w:rPr>
          <w:t>aximum</w:t>
        </w:r>
      </w:ins>
      <w:ins w:id="208" w:author="Author" w:date="2025-02-18T10:06:00Z" w16du:dateUtc="2025-02-18T10:06:00Z">
        <w:r w:rsidR="00E93E59">
          <w:rPr>
            <w:rFonts w:ascii="Arial" w:hAnsi="Arial" w:cs="Arial"/>
            <w:sz w:val="22"/>
            <w:szCs w:val="22"/>
            <w:lang w:eastAsia="en-US"/>
          </w:rPr>
          <w:t xml:space="preserve"> Tariff Ranges </w:t>
        </w:r>
      </w:ins>
      <w:ins w:id="209" w:author="Author" w:date="2025-01-13T14:27:00Z">
        <w:r w:rsidR="00304C5A" w:rsidRPr="00B05ECD">
          <w:rPr>
            <w:rFonts w:ascii="Arial" w:hAnsi="Arial" w:cs="Arial"/>
            <w:sz w:val="22"/>
            <w:szCs w:val="22"/>
            <w:lang w:eastAsia="en-US"/>
          </w:rPr>
          <w:t>wi</w:t>
        </w:r>
        <w:r w:rsidR="005F3E37" w:rsidRPr="00B05ECD">
          <w:rPr>
            <w:rFonts w:ascii="Arial" w:hAnsi="Arial" w:cs="Arial"/>
            <w:sz w:val="22"/>
            <w:szCs w:val="22"/>
            <w:lang w:eastAsia="en-US"/>
          </w:rPr>
          <w:t>ll</w:t>
        </w:r>
      </w:ins>
      <w:ins w:id="210" w:author="Author" w:date="2025-01-13T14:28:00Z">
        <w:r w:rsidR="005F3E37" w:rsidRPr="00B05ECD">
          <w:rPr>
            <w:rFonts w:ascii="Arial" w:hAnsi="Arial" w:cs="Arial"/>
            <w:sz w:val="22"/>
            <w:szCs w:val="22"/>
            <w:lang w:eastAsia="en-US"/>
          </w:rPr>
          <w:t xml:space="preserve"> be applied to each of the Peak Security, </w:t>
        </w:r>
        <w:proofErr w:type="gramStart"/>
        <w:r w:rsidR="005F3E37" w:rsidRPr="00B05ECD">
          <w:rPr>
            <w:rFonts w:ascii="Arial" w:hAnsi="Arial" w:cs="Arial"/>
            <w:sz w:val="22"/>
            <w:szCs w:val="22"/>
            <w:lang w:eastAsia="en-US"/>
          </w:rPr>
          <w:t>Year Round</w:t>
        </w:r>
        <w:proofErr w:type="gramEnd"/>
        <w:r w:rsidR="005F3E37" w:rsidRPr="00B05ECD">
          <w:rPr>
            <w:rFonts w:ascii="Arial" w:hAnsi="Arial" w:cs="Arial"/>
            <w:sz w:val="22"/>
            <w:szCs w:val="22"/>
            <w:lang w:eastAsia="en-US"/>
          </w:rPr>
          <w:t xml:space="preserve"> Shared and Year Round Not Shared</w:t>
        </w:r>
        <w:r w:rsidR="008A5F2B" w:rsidRPr="00B05ECD">
          <w:rPr>
            <w:rFonts w:ascii="Arial" w:hAnsi="Arial" w:cs="Arial"/>
            <w:sz w:val="22"/>
            <w:szCs w:val="22"/>
            <w:lang w:eastAsia="en-US"/>
          </w:rPr>
          <w:t xml:space="preserve"> tariff components</w:t>
        </w:r>
      </w:ins>
      <w:ins w:id="211" w:author="Author" w:date="2025-01-13T14:29:00Z">
        <w:r w:rsidR="001F67D6" w:rsidRPr="00B05ECD">
          <w:rPr>
            <w:rFonts w:ascii="Arial" w:hAnsi="Arial" w:cs="Arial"/>
            <w:sz w:val="22"/>
            <w:szCs w:val="22"/>
            <w:lang w:eastAsia="en-US"/>
          </w:rPr>
          <w:t xml:space="preserve">. </w:t>
        </w:r>
      </w:ins>
      <w:ins w:id="212" w:author="Author" w:date="2025-02-18T10:06:00Z" w16du:dateUtc="2025-02-18T10:06:00Z">
        <w:r w:rsidR="00F113CB">
          <w:rPr>
            <w:rFonts w:ascii="Arial" w:hAnsi="Arial" w:cs="Arial"/>
            <w:sz w:val="22"/>
            <w:szCs w:val="22"/>
            <w:lang w:eastAsia="en-US"/>
          </w:rPr>
          <w:t xml:space="preserve">The </w:t>
        </w:r>
      </w:ins>
      <w:ins w:id="213" w:author="Author" w:date="2025-02-18T10:07:00Z" w16du:dateUtc="2025-02-18T10:07:00Z">
        <w:r w:rsidR="00F113CB">
          <w:rPr>
            <w:rFonts w:ascii="Arial" w:hAnsi="Arial" w:cs="Arial"/>
            <w:sz w:val="22"/>
            <w:szCs w:val="22"/>
            <w:lang w:eastAsia="en-US"/>
          </w:rPr>
          <w:t>M</w:t>
        </w:r>
      </w:ins>
      <w:ins w:id="214" w:author="Author" w:date="2025-02-18T10:06:00Z" w16du:dateUtc="2025-02-18T10:06:00Z">
        <w:r w:rsidR="00F113CB">
          <w:rPr>
            <w:rFonts w:ascii="Arial" w:hAnsi="Arial" w:cs="Arial"/>
            <w:sz w:val="22"/>
            <w:szCs w:val="22"/>
            <w:lang w:eastAsia="en-US"/>
          </w:rPr>
          <w:t>aximum Tariff Range is the difference between the highest and lowest z</w:t>
        </w:r>
      </w:ins>
      <w:ins w:id="215" w:author="Author" w:date="2025-02-18T10:07:00Z" w16du:dateUtc="2025-02-18T10:07:00Z">
        <w:r w:rsidR="00F113CB">
          <w:rPr>
            <w:rFonts w:ascii="Arial" w:hAnsi="Arial" w:cs="Arial"/>
            <w:sz w:val="22"/>
            <w:szCs w:val="22"/>
            <w:lang w:eastAsia="en-US"/>
          </w:rPr>
          <w:t>onal tariff</w:t>
        </w:r>
      </w:ins>
      <w:ins w:id="216" w:author="Author" w:date="2025-02-18T10:09:00Z" w16du:dateUtc="2025-02-18T10:09:00Z">
        <w:r w:rsidR="00FB2056">
          <w:rPr>
            <w:rFonts w:ascii="Arial" w:hAnsi="Arial" w:cs="Arial"/>
            <w:sz w:val="22"/>
            <w:szCs w:val="22"/>
            <w:lang w:eastAsia="en-US"/>
          </w:rPr>
          <w:t>s</w:t>
        </w:r>
      </w:ins>
      <w:ins w:id="217" w:author="Author" w:date="2025-02-18T10:07:00Z" w16du:dateUtc="2025-02-18T10:07:00Z">
        <w:r w:rsidR="00F113CB">
          <w:rPr>
            <w:rFonts w:ascii="Arial" w:hAnsi="Arial" w:cs="Arial"/>
            <w:sz w:val="22"/>
            <w:szCs w:val="22"/>
            <w:lang w:eastAsia="en-US"/>
          </w:rPr>
          <w:t xml:space="preserve"> for a given tariff component in a</w:t>
        </w:r>
        <w:r w:rsidR="00471C2A">
          <w:rPr>
            <w:rFonts w:ascii="Arial" w:hAnsi="Arial" w:cs="Arial"/>
            <w:sz w:val="22"/>
            <w:szCs w:val="22"/>
            <w:lang w:eastAsia="en-US"/>
          </w:rPr>
          <w:t xml:space="preserve"> financial year. </w:t>
        </w:r>
      </w:ins>
    </w:p>
    <w:p w14:paraId="603A4705" w14:textId="77777777" w:rsidR="00327D51" w:rsidRDefault="00327D51" w:rsidP="000F30F9">
      <w:pPr>
        <w:rPr>
          <w:ins w:id="218" w:author="Author" w:date="2025-01-13T14:39:00Z"/>
          <w:rFonts w:ascii="Arial" w:hAnsi="Arial" w:cs="Arial"/>
          <w:sz w:val="22"/>
          <w:szCs w:val="22"/>
          <w:lang w:eastAsia="en-US"/>
        </w:rPr>
      </w:pPr>
    </w:p>
    <w:p w14:paraId="15030EB4" w14:textId="450C970A" w:rsidR="000F30F9" w:rsidRDefault="001F67D6" w:rsidP="000F30F9">
      <w:pPr>
        <w:rPr>
          <w:ins w:id="219" w:author="Author" w:date="2025-01-13T16:18:00Z" w16du:dateUtc="2025-01-13T16:18:00Z"/>
          <w:rFonts w:ascii="Arial" w:hAnsi="Arial" w:cs="Arial"/>
          <w:sz w:val="22"/>
          <w:szCs w:val="22"/>
          <w:lang w:eastAsia="en-US"/>
        </w:rPr>
      </w:pPr>
      <w:ins w:id="220" w:author="Author" w:date="2025-01-13T14:29:00Z">
        <w:r w:rsidRPr="00B05ECD">
          <w:rPr>
            <w:rFonts w:ascii="Arial" w:hAnsi="Arial" w:cs="Arial"/>
            <w:sz w:val="22"/>
            <w:szCs w:val="22"/>
            <w:lang w:eastAsia="en-US"/>
          </w:rPr>
          <w:t xml:space="preserve">A table showing the initial </w:t>
        </w:r>
      </w:ins>
      <w:ins w:id="221" w:author="Author" w:date="2025-03-05T15:34:00Z" w16du:dateUtc="2025-03-05T15:34:00Z">
        <w:r w:rsidR="00F841D6">
          <w:rPr>
            <w:rFonts w:ascii="Arial" w:hAnsi="Arial" w:cs="Arial"/>
            <w:sz w:val="22"/>
            <w:szCs w:val="22"/>
            <w:lang w:eastAsia="en-US"/>
          </w:rPr>
          <w:t>Tariff C</w:t>
        </w:r>
      </w:ins>
      <w:ins w:id="222" w:author="Author" w:date="2025-01-13T14:29:00Z">
        <w:r w:rsidRPr="00B05ECD">
          <w:rPr>
            <w:rFonts w:ascii="Arial" w:hAnsi="Arial" w:cs="Arial"/>
            <w:sz w:val="22"/>
            <w:szCs w:val="22"/>
            <w:lang w:eastAsia="en-US"/>
          </w:rPr>
          <w:t xml:space="preserve">ap and </w:t>
        </w:r>
      </w:ins>
      <w:ins w:id="223" w:author="Author" w:date="2025-03-05T15:35:00Z" w16du:dateUtc="2025-03-05T15:35:00Z">
        <w:r w:rsidR="00F841D6">
          <w:rPr>
            <w:rFonts w:ascii="Arial" w:hAnsi="Arial" w:cs="Arial"/>
            <w:sz w:val="22"/>
            <w:szCs w:val="22"/>
            <w:lang w:eastAsia="en-US"/>
          </w:rPr>
          <w:t>M</w:t>
        </w:r>
      </w:ins>
      <w:ins w:id="224" w:author="Author" w:date="2025-02-17T09:02:00Z" w16du:dateUtc="2025-02-17T09:02:00Z">
        <w:r w:rsidR="00D5255C">
          <w:rPr>
            <w:rFonts w:ascii="Arial" w:hAnsi="Arial" w:cs="Arial"/>
            <w:sz w:val="22"/>
            <w:szCs w:val="22"/>
            <w:lang w:eastAsia="en-US"/>
          </w:rPr>
          <w:t xml:space="preserve">aximum </w:t>
        </w:r>
      </w:ins>
      <w:ins w:id="225" w:author="Author" w:date="2025-03-05T15:35:00Z" w16du:dateUtc="2025-03-05T15:35:00Z">
        <w:r w:rsidR="00F841D6">
          <w:rPr>
            <w:rFonts w:ascii="Arial" w:hAnsi="Arial" w:cs="Arial"/>
            <w:sz w:val="22"/>
            <w:szCs w:val="22"/>
            <w:lang w:eastAsia="en-US"/>
          </w:rPr>
          <w:t>T</w:t>
        </w:r>
      </w:ins>
      <w:ins w:id="226" w:author="Author" w:date="2025-02-17T09:02:00Z" w16du:dateUtc="2025-02-17T09:02:00Z">
        <w:r w:rsidR="00D5255C">
          <w:rPr>
            <w:rFonts w:ascii="Arial" w:hAnsi="Arial" w:cs="Arial"/>
            <w:sz w:val="22"/>
            <w:szCs w:val="22"/>
            <w:lang w:eastAsia="en-US"/>
          </w:rPr>
          <w:t xml:space="preserve">ariff </w:t>
        </w:r>
      </w:ins>
      <w:ins w:id="227" w:author="Author" w:date="2025-03-05T15:35:00Z" w16du:dateUtc="2025-03-05T15:35:00Z">
        <w:r w:rsidR="00F841D6">
          <w:rPr>
            <w:rFonts w:ascii="Arial" w:hAnsi="Arial" w:cs="Arial"/>
            <w:sz w:val="22"/>
            <w:szCs w:val="22"/>
            <w:lang w:eastAsia="en-US"/>
          </w:rPr>
          <w:t>R</w:t>
        </w:r>
      </w:ins>
      <w:ins w:id="228" w:author="Author" w:date="2025-02-17T09:02:00Z" w16du:dateUtc="2025-02-17T09:02:00Z">
        <w:r w:rsidR="00D5255C">
          <w:rPr>
            <w:rFonts w:ascii="Arial" w:hAnsi="Arial" w:cs="Arial"/>
            <w:sz w:val="22"/>
            <w:szCs w:val="22"/>
            <w:lang w:eastAsia="en-US"/>
          </w:rPr>
          <w:t>ange</w:t>
        </w:r>
      </w:ins>
      <w:ins w:id="229" w:author="Author" w:date="2025-01-13T14:29:00Z">
        <w:r w:rsidR="00D965FD" w:rsidRPr="00B05ECD">
          <w:rPr>
            <w:rFonts w:ascii="Arial" w:hAnsi="Arial" w:cs="Arial"/>
            <w:sz w:val="22"/>
            <w:szCs w:val="22"/>
            <w:lang w:eastAsia="en-US"/>
          </w:rPr>
          <w:t xml:space="preserve"> values for each tariff component</w:t>
        </w:r>
      </w:ins>
      <w:ins w:id="230" w:author="Author" w:date="2025-01-13T14:31:00Z">
        <w:r w:rsidR="00F80AD0" w:rsidRPr="00B05ECD">
          <w:rPr>
            <w:rFonts w:ascii="Arial" w:hAnsi="Arial" w:cs="Arial"/>
            <w:sz w:val="22"/>
            <w:szCs w:val="22"/>
            <w:lang w:eastAsia="en-US"/>
          </w:rPr>
          <w:t xml:space="preserve"> is shown below</w:t>
        </w:r>
      </w:ins>
      <w:ins w:id="231"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32"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33" w:author="Author" w:date="2025-01-13T16:18:00Z"/>
        </w:trPr>
        <w:tc>
          <w:tcPr>
            <w:tcW w:w="2336" w:type="dxa"/>
          </w:tcPr>
          <w:p w14:paraId="6876A83B" w14:textId="2766EC6C" w:rsidR="00347DF4" w:rsidRDefault="00961261" w:rsidP="000F30F9">
            <w:pPr>
              <w:rPr>
                <w:ins w:id="234" w:author="Author" w:date="2025-01-13T16:22:00Z" w16du:dateUtc="2025-01-13T16:22:00Z"/>
                <w:rFonts w:ascii="Arial" w:hAnsi="Arial" w:cs="Arial"/>
                <w:sz w:val="22"/>
                <w:szCs w:val="22"/>
                <w:lang w:eastAsia="en-US"/>
              </w:rPr>
            </w:pPr>
            <w:ins w:id="235" w:author="Author" w:date="2025-01-13T16:19:00Z" w16du:dateUtc="2025-01-13T16:19:00Z">
              <w:r>
                <w:rPr>
                  <w:rFonts w:ascii="Arial" w:hAnsi="Arial" w:cs="Arial"/>
                  <w:sz w:val="22"/>
                  <w:szCs w:val="22"/>
                  <w:lang w:eastAsia="en-US"/>
                </w:rPr>
                <w:t xml:space="preserve">Wider Tariff </w:t>
              </w:r>
            </w:ins>
            <w:ins w:id="236" w:author="Author" w:date="2025-02-20T09:01:00Z" w16du:dateUtc="2025-02-20T09:01:00Z">
              <w:r w:rsidR="00A72CB2">
                <w:rPr>
                  <w:rFonts w:ascii="Arial" w:hAnsi="Arial" w:cs="Arial"/>
                  <w:sz w:val="22"/>
                  <w:szCs w:val="22"/>
                  <w:lang w:eastAsia="en-US"/>
                </w:rPr>
                <w:t>Restrictions</w:t>
              </w:r>
            </w:ins>
          </w:p>
          <w:p w14:paraId="075120C2" w14:textId="6BF9C7E6" w:rsidR="00B411C5" w:rsidRDefault="00961261" w:rsidP="000F30F9">
            <w:pPr>
              <w:rPr>
                <w:ins w:id="237" w:author="Author" w:date="2025-01-13T16:18:00Z" w16du:dateUtc="2025-01-13T16:18:00Z"/>
                <w:rFonts w:ascii="Arial" w:hAnsi="Arial" w:cs="Arial"/>
                <w:sz w:val="22"/>
                <w:szCs w:val="22"/>
                <w:lang w:eastAsia="en-US"/>
              </w:rPr>
            </w:pPr>
            <w:ins w:id="238"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39" w:author="Author" w:date="2025-01-13T16:18:00Z" w16du:dateUtc="2025-01-13T16:18:00Z"/>
                <w:rFonts w:ascii="Arial" w:hAnsi="Arial" w:cs="Arial"/>
                <w:sz w:val="22"/>
                <w:szCs w:val="22"/>
                <w:lang w:eastAsia="en-US"/>
              </w:rPr>
            </w:pPr>
            <w:ins w:id="240"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41" w:author="Author" w:date="2025-01-13T16:18:00Z" w16du:dateUtc="2025-01-13T16:18:00Z"/>
                <w:rFonts w:ascii="Arial" w:hAnsi="Arial" w:cs="Arial"/>
                <w:sz w:val="22"/>
                <w:szCs w:val="22"/>
                <w:lang w:eastAsia="en-US"/>
              </w:rPr>
            </w:pPr>
            <w:ins w:id="242"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43" w:author="Author" w:date="2025-01-13T16:18:00Z" w16du:dateUtc="2025-01-13T16:18:00Z"/>
                <w:rFonts w:ascii="Arial" w:hAnsi="Arial" w:cs="Arial"/>
                <w:sz w:val="22"/>
                <w:szCs w:val="22"/>
                <w:lang w:eastAsia="en-US"/>
              </w:rPr>
            </w:pPr>
            <w:ins w:id="244" w:author="Author" w:date="2025-01-13T16:19:00Z" w16du:dateUtc="2025-01-13T16:19:00Z">
              <w:r>
                <w:rPr>
                  <w:rFonts w:ascii="Arial" w:hAnsi="Arial" w:cs="Arial"/>
                  <w:sz w:val="22"/>
                  <w:szCs w:val="22"/>
                  <w:lang w:eastAsia="en-US"/>
                </w:rPr>
                <w:t>Year Round Not Shared</w:t>
              </w:r>
            </w:ins>
          </w:p>
        </w:tc>
      </w:tr>
      <w:tr w:rsidR="00D5255C" w14:paraId="64686DEC" w14:textId="77777777" w:rsidTr="00B411C5">
        <w:trPr>
          <w:ins w:id="245" w:author="Author" w:date="2025-01-13T16:18:00Z"/>
        </w:trPr>
        <w:tc>
          <w:tcPr>
            <w:tcW w:w="2336" w:type="dxa"/>
          </w:tcPr>
          <w:p w14:paraId="5A8ECED6" w14:textId="48BB8222" w:rsidR="00D5255C" w:rsidRDefault="0099725B" w:rsidP="00D5255C">
            <w:pPr>
              <w:rPr>
                <w:ins w:id="246" w:author="Author" w:date="2025-01-13T16:18:00Z" w16du:dateUtc="2025-01-13T16:18:00Z"/>
                <w:rFonts w:ascii="Arial" w:hAnsi="Arial" w:cs="Arial"/>
                <w:sz w:val="22"/>
                <w:szCs w:val="22"/>
                <w:lang w:eastAsia="en-US"/>
              </w:rPr>
            </w:pPr>
            <w:ins w:id="247" w:author="Author" w:date="2025-02-17T09:45:00Z" w16du:dateUtc="2025-02-17T09:45:00Z">
              <w:r>
                <w:rPr>
                  <w:rFonts w:ascii="Arial" w:hAnsi="Arial" w:cs="Arial"/>
                  <w:sz w:val="22"/>
                  <w:szCs w:val="22"/>
                  <w:lang w:eastAsia="en-US"/>
                </w:rPr>
                <w:t xml:space="preserve">Tariff </w:t>
              </w:r>
            </w:ins>
            <w:ins w:id="248" w:author="Author" w:date="2025-01-13T16:18:00Z" w16du:dateUtc="2025-01-13T16:18:00Z">
              <w:r w:rsidR="00D5255C">
                <w:rPr>
                  <w:rFonts w:ascii="Arial" w:hAnsi="Arial" w:cs="Arial"/>
                  <w:sz w:val="22"/>
                  <w:szCs w:val="22"/>
                  <w:lang w:eastAsia="en-US"/>
                </w:rPr>
                <w:t>Cap</w:t>
              </w:r>
            </w:ins>
            <w:ins w:id="249" w:author="Author" w:date="2025-02-17T09:45:00Z" w16du:dateUtc="2025-02-17T09:45:00Z">
              <w:r>
                <w:rPr>
                  <w:rFonts w:ascii="Arial" w:hAnsi="Arial" w:cs="Arial"/>
                  <w:sz w:val="22"/>
                  <w:szCs w:val="22"/>
                  <w:lang w:eastAsia="en-US"/>
                </w:rPr>
                <w:t xml:space="preserve"> (TC)</w:t>
              </w:r>
            </w:ins>
          </w:p>
        </w:tc>
        <w:tc>
          <w:tcPr>
            <w:tcW w:w="2336" w:type="dxa"/>
          </w:tcPr>
          <w:p w14:paraId="33A1BC90" w14:textId="38E6A396" w:rsidR="00D5255C" w:rsidRPr="00471C2A" w:rsidRDefault="00D5255C" w:rsidP="00D5255C">
            <w:pPr>
              <w:rPr>
                <w:ins w:id="250" w:author="Author" w:date="2025-01-13T16:18:00Z" w16du:dateUtc="2025-01-13T16:18:00Z"/>
                <w:rFonts w:ascii="Arial" w:hAnsi="Arial" w:cs="Arial"/>
                <w:sz w:val="22"/>
                <w:szCs w:val="22"/>
                <w:lang w:eastAsia="en-US"/>
              </w:rPr>
            </w:pPr>
            <w:ins w:id="251" w:author="Author" w:date="2025-02-17T09:01:00Z" w16du:dateUtc="2025-02-17T09:01:00Z">
              <w:r w:rsidRPr="00471C2A">
                <w:rPr>
                  <w:rFonts w:ascii="Arial" w:hAnsi="Arial" w:cs="Arial"/>
                  <w:sz w:val="22"/>
                  <w:szCs w:val="22"/>
                </w:rPr>
                <w:t xml:space="preserve"> 9.7248</w:t>
              </w:r>
            </w:ins>
          </w:p>
        </w:tc>
        <w:tc>
          <w:tcPr>
            <w:tcW w:w="2336" w:type="dxa"/>
          </w:tcPr>
          <w:p w14:paraId="5ECBAB77" w14:textId="6DB8D97F" w:rsidR="00D5255C" w:rsidRPr="00471C2A" w:rsidRDefault="00D5255C" w:rsidP="00D5255C">
            <w:pPr>
              <w:rPr>
                <w:ins w:id="252" w:author="Author" w:date="2025-01-13T16:18:00Z" w16du:dateUtc="2025-01-13T16:18:00Z"/>
                <w:rFonts w:ascii="Arial" w:hAnsi="Arial" w:cs="Arial"/>
                <w:sz w:val="22"/>
                <w:szCs w:val="22"/>
                <w:lang w:eastAsia="en-US"/>
              </w:rPr>
            </w:pPr>
            <w:ins w:id="253" w:author="Author" w:date="2025-02-17T09:01:00Z" w16du:dateUtc="2025-02-17T09:01:00Z">
              <w:r w:rsidRPr="00471C2A">
                <w:rPr>
                  <w:rFonts w:ascii="Arial" w:hAnsi="Arial" w:cs="Arial"/>
                  <w:sz w:val="22"/>
                  <w:szCs w:val="22"/>
                </w:rPr>
                <w:t xml:space="preserve"> 27.8164</w:t>
              </w:r>
            </w:ins>
          </w:p>
        </w:tc>
        <w:tc>
          <w:tcPr>
            <w:tcW w:w="2336" w:type="dxa"/>
          </w:tcPr>
          <w:p w14:paraId="467DD530" w14:textId="5A3ABFD0" w:rsidR="00D5255C" w:rsidRPr="00471C2A" w:rsidRDefault="00D5255C" w:rsidP="00D5255C">
            <w:pPr>
              <w:rPr>
                <w:ins w:id="254" w:author="Author" w:date="2025-01-13T16:18:00Z" w16du:dateUtc="2025-01-13T16:18:00Z"/>
                <w:rFonts w:ascii="Arial" w:hAnsi="Arial" w:cs="Arial"/>
                <w:sz w:val="22"/>
                <w:szCs w:val="22"/>
                <w:lang w:eastAsia="en-US"/>
              </w:rPr>
            </w:pPr>
            <w:ins w:id="255" w:author="Author" w:date="2025-02-17T09:01:00Z" w16du:dateUtc="2025-02-17T09:01:00Z">
              <w:r w:rsidRPr="00471C2A">
                <w:rPr>
                  <w:rFonts w:ascii="Arial" w:hAnsi="Arial" w:cs="Arial"/>
                  <w:sz w:val="22"/>
                  <w:szCs w:val="22"/>
                </w:rPr>
                <w:t xml:space="preserve"> 27.8681</w:t>
              </w:r>
            </w:ins>
          </w:p>
        </w:tc>
      </w:tr>
      <w:tr w:rsidR="00D5255C" w14:paraId="599816AD" w14:textId="77777777" w:rsidTr="00B411C5">
        <w:trPr>
          <w:ins w:id="256" w:author="Author" w:date="2025-01-13T16:18:00Z"/>
        </w:trPr>
        <w:tc>
          <w:tcPr>
            <w:tcW w:w="2336" w:type="dxa"/>
          </w:tcPr>
          <w:p w14:paraId="154DEE9F" w14:textId="0A695424" w:rsidR="00D5255C" w:rsidRDefault="00D5255C" w:rsidP="00D5255C">
            <w:pPr>
              <w:rPr>
                <w:ins w:id="257" w:author="Author" w:date="2025-01-13T16:18:00Z" w16du:dateUtc="2025-01-13T16:18:00Z"/>
                <w:rFonts w:ascii="Arial" w:hAnsi="Arial" w:cs="Arial"/>
                <w:sz w:val="22"/>
                <w:szCs w:val="22"/>
                <w:lang w:eastAsia="en-US"/>
              </w:rPr>
            </w:pPr>
            <w:ins w:id="258" w:author="Author" w:date="2025-02-17T09:01:00Z" w16du:dateUtc="2025-02-17T09:01:00Z">
              <w:r>
                <w:rPr>
                  <w:rFonts w:ascii="Arial" w:hAnsi="Arial" w:cs="Arial"/>
                  <w:sz w:val="22"/>
                  <w:szCs w:val="22"/>
                  <w:lang w:eastAsia="en-US"/>
                </w:rPr>
                <w:t>Maximum Tariff Range</w:t>
              </w:r>
            </w:ins>
            <w:ins w:id="259" w:author="Author" w:date="2025-02-17T09:45:00Z" w16du:dateUtc="2025-02-17T09:45:00Z">
              <w:r w:rsidR="0099725B">
                <w:rPr>
                  <w:rFonts w:ascii="Arial" w:hAnsi="Arial" w:cs="Arial"/>
                  <w:sz w:val="22"/>
                  <w:szCs w:val="22"/>
                  <w:lang w:eastAsia="en-US"/>
                </w:rPr>
                <w:t xml:space="preserve"> (MTR)</w:t>
              </w:r>
            </w:ins>
          </w:p>
        </w:tc>
        <w:tc>
          <w:tcPr>
            <w:tcW w:w="2336" w:type="dxa"/>
          </w:tcPr>
          <w:p w14:paraId="69C81536" w14:textId="0CFFEDD2" w:rsidR="00D5255C" w:rsidRPr="00471C2A" w:rsidRDefault="00D5255C" w:rsidP="00D5255C">
            <w:pPr>
              <w:rPr>
                <w:ins w:id="260" w:author="Author" w:date="2025-01-13T16:18:00Z" w16du:dateUtc="2025-01-13T16:18:00Z"/>
                <w:rFonts w:ascii="Arial" w:hAnsi="Arial" w:cs="Arial"/>
                <w:sz w:val="22"/>
                <w:szCs w:val="22"/>
                <w:lang w:eastAsia="en-US"/>
              </w:rPr>
            </w:pPr>
            <w:ins w:id="261" w:author="Author" w:date="2025-02-17T09:02:00Z" w16du:dateUtc="2025-02-17T09:02:00Z">
              <w:r w:rsidRPr="00471C2A">
                <w:rPr>
                  <w:rFonts w:ascii="Arial" w:hAnsi="Arial" w:cs="Arial"/>
                  <w:sz w:val="22"/>
                  <w:szCs w:val="22"/>
                </w:rPr>
                <w:t xml:space="preserve"> 14.3050</w:t>
              </w:r>
            </w:ins>
          </w:p>
        </w:tc>
        <w:tc>
          <w:tcPr>
            <w:tcW w:w="2336" w:type="dxa"/>
          </w:tcPr>
          <w:p w14:paraId="3BE2B573" w14:textId="06B7218B" w:rsidR="00D5255C" w:rsidRPr="00471C2A" w:rsidRDefault="00D5255C" w:rsidP="00D5255C">
            <w:pPr>
              <w:rPr>
                <w:ins w:id="262" w:author="Author" w:date="2025-01-13T16:18:00Z" w16du:dateUtc="2025-01-13T16:18:00Z"/>
                <w:rFonts w:ascii="Arial" w:hAnsi="Arial" w:cs="Arial"/>
                <w:sz w:val="22"/>
                <w:szCs w:val="22"/>
                <w:lang w:eastAsia="en-US"/>
              </w:rPr>
            </w:pPr>
            <w:ins w:id="263" w:author="Author" w:date="2025-02-17T09:02:00Z" w16du:dateUtc="2025-02-17T09:02:00Z">
              <w:r w:rsidRPr="00471C2A">
                <w:rPr>
                  <w:rFonts w:ascii="Arial" w:hAnsi="Arial" w:cs="Arial"/>
                  <w:sz w:val="22"/>
                  <w:szCs w:val="22"/>
                </w:rPr>
                <w:t xml:space="preserve"> 36.2272</w:t>
              </w:r>
            </w:ins>
          </w:p>
        </w:tc>
        <w:tc>
          <w:tcPr>
            <w:tcW w:w="2336" w:type="dxa"/>
          </w:tcPr>
          <w:p w14:paraId="0357C7C9" w14:textId="68E7189E" w:rsidR="00D5255C" w:rsidRPr="00471C2A" w:rsidRDefault="00D5255C" w:rsidP="00D5255C">
            <w:pPr>
              <w:rPr>
                <w:ins w:id="264" w:author="Author" w:date="2025-01-13T16:18:00Z" w16du:dateUtc="2025-01-13T16:18:00Z"/>
                <w:rFonts w:ascii="Arial" w:hAnsi="Arial" w:cs="Arial"/>
                <w:sz w:val="22"/>
                <w:szCs w:val="22"/>
                <w:lang w:eastAsia="en-US"/>
              </w:rPr>
            </w:pPr>
            <w:ins w:id="265" w:author="Author" w:date="2025-02-17T09:02:00Z" w16du:dateUtc="2025-02-17T09:02:00Z">
              <w:r w:rsidRPr="00471C2A">
                <w:rPr>
                  <w:rFonts w:ascii="Arial" w:hAnsi="Arial" w:cs="Arial"/>
                  <w:sz w:val="22"/>
                  <w:szCs w:val="22"/>
                </w:rPr>
                <w:t xml:space="preserve"> 36.9293</w:t>
              </w:r>
            </w:ins>
          </w:p>
        </w:tc>
      </w:tr>
    </w:tbl>
    <w:p w14:paraId="78675C83" w14:textId="77777777" w:rsidR="00B411C5" w:rsidRDefault="00B411C5" w:rsidP="000F30F9">
      <w:pPr>
        <w:rPr>
          <w:ins w:id="266" w:author="Author" w:date="2025-01-13T14:42:00Z"/>
          <w:rFonts w:ascii="Arial" w:hAnsi="Arial" w:cs="Arial"/>
          <w:sz w:val="22"/>
          <w:szCs w:val="22"/>
          <w:lang w:eastAsia="en-US"/>
        </w:rPr>
      </w:pPr>
    </w:p>
    <w:p w14:paraId="295C81B3" w14:textId="1AADA6F3" w:rsidR="00EA78A9" w:rsidDel="002E7DC1" w:rsidRDefault="00EA78A9" w:rsidP="000F30F9">
      <w:pPr>
        <w:rPr>
          <w:ins w:id="267" w:author="Author" w:date="2025-01-13T14:42:00Z"/>
          <w:del w:id="268" w:author="Author" w:date="2025-01-13T16:33:00Z" w16du:dateUtc="2025-01-13T16:33:00Z"/>
          <w:rFonts w:ascii="Arial" w:hAnsi="Arial" w:cs="Arial"/>
          <w:sz w:val="22"/>
          <w:szCs w:val="22"/>
          <w:lang w:eastAsia="en-US"/>
        </w:rPr>
      </w:pPr>
    </w:p>
    <w:p w14:paraId="2229D6E6" w14:textId="384EC8BD" w:rsidR="00EA78A9" w:rsidRDefault="00EA78A9" w:rsidP="000F30F9">
      <w:pPr>
        <w:rPr>
          <w:ins w:id="269" w:author="Author" w:date="2025-01-13T14:52:00Z"/>
          <w:rFonts w:ascii="Arial" w:hAnsi="Arial" w:cs="Arial"/>
          <w:sz w:val="22"/>
          <w:szCs w:val="22"/>
          <w:lang w:eastAsia="en-US"/>
        </w:rPr>
      </w:pPr>
      <w:ins w:id="270" w:author="Author" w:date="2025-01-13T14:42:00Z">
        <w:r>
          <w:rPr>
            <w:rFonts w:ascii="Arial" w:hAnsi="Arial" w:cs="Arial"/>
            <w:sz w:val="22"/>
            <w:szCs w:val="22"/>
            <w:lang w:eastAsia="en-US"/>
          </w:rPr>
          <w:t xml:space="preserve">The </w:t>
        </w:r>
      </w:ins>
      <w:ins w:id="271" w:author="Author" w:date="2025-01-13T14:44:00Z">
        <w:r w:rsidR="004C76DD">
          <w:rPr>
            <w:rFonts w:ascii="Arial" w:hAnsi="Arial" w:cs="Arial"/>
            <w:sz w:val="22"/>
            <w:szCs w:val="22"/>
            <w:lang w:eastAsia="en-US"/>
          </w:rPr>
          <w:t xml:space="preserve">individual </w:t>
        </w:r>
      </w:ins>
      <w:ins w:id="272" w:author="Author" w:date="2025-03-05T15:36:00Z" w16du:dateUtc="2025-03-05T15:36:00Z">
        <w:r w:rsidR="00BC4102">
          <w:rPr>
            <w:rFonts w:ascii="Arial" w:hAnsi="Arial" w:cs="Arial"/>
            <w:sz w:val="22"/>
            <w:szCs w:val="22"/>
            <w:lang w:eastAsia="en-US"/>
          </w:rPr>
          <w:t>Tariff C</w:t>
        </w:r>
      </w:ins>
      <w:ins w:id="273" w:author="Author" w:date="2025-01-13T14:42:00Z">
        <w:r>
          <w:rPr>
            <w:rFonts w:ascii="Arial" w:hAnsi="Arial" w:cs="Arial"/>
            <w:sz w:val="22"/>
            <w:szCs w:val="22"/>
            <w:lang w:eastAsia="en-US"/>
          </w:rPr>
          <w:t xml:space="preserve">ap </w:t>
        </w:r>
      </w:ins>
      <w:ins w:id="274" w:author="Author" w:date="2025-01-13T16:33:00Z" w16du:dateUtc="2025-01-13T16:33:00Z">
        <w:r w:rsidR="002E7DC1">
          <w:rPr>
            <w:rFonts w:ascii="Arial" w:hAnsi="Arial" w:cs="Arial"/>
            <w:sz w:val="22"/>
            <w:szCs w:val="22"/>
            <w:lang w:eastAsia="en-US"/>
          </w:rPr>
          <w:t>level</w:t>
        </w:r>
      </w:ins>
      <w:ins w:id="275" w:author="Author" w:date="2025-01-13T14:43:00Z">
        <w:r>
          <w:rPr>
            <w:rFonts w:ascii="Arial" w:hAnsi="Arial" w:cs="Arial"/>
            <w:sz w:val="22"/>
            <w:szCs w:val="22"/>
            <w:lang w:eastAsia="en-US"/>
          </w:rPr>
          <w:t>s</w:t>
        </w:r>
      </w:ins>
      <w:ins w:id="276" w:author="Author" w:date="2025-01-13T14:44:00Z">
        <w:r w:rsidR="004C76DD">
          <w:rPr>
            <w:rFonts w:ascii="Arial" w:hAnsi="Arial" w:cs="Arial"/>
            <w:sz w:val="22"/>
            <w:szCs w:val="22"/>
            <w:lang w:eastAsia="en-US"/>
          </w:rPr>
          <w:t xml:space="preserve"> </w:t>
        </w:r>
      </w:ins>
      <w:ins w:id="277" w:author="Author" w:date="2025-02-17T09:02:00Z" w16du:dateUtc="2025-02-17T09:02:00Z">
        <w:r w:rsidR="00D5255C">
          <w:rPr>
            <w:rFonts w:ascii="Arial" w:hAnsi="Arial" w:cs="Arial"/>
            <w:sz w:val="22"/>
            <w:szCs w:val="22"/>
            <w:lang w:eastAsia="en-US"/>
          </w:rPr>
          <w:t xml:space="preserve">and </w:t>
        </w:r>
      </w:ins>
      <w:ins w:id="278" w:author="Author" w:date="2025-03-05T15:36:00Z" w16du:dateUtc="2025-03-05T15:36:00Z">
        <w:r w:rsidR="00BC4102">
          <w:rPr>
            <w:rFonts w:ascii="Arial" w:hAnsi="Arial" w:cs="Arial"/>
            <w:sz w:val="22"/>
            <w:szCs w:val="22"/>
            <w:lang w:eastAsia="en-US"/>
          </w:rPr>
          <w:t>M</w:t>
        </w:r>
      </w:ins>
      <w:ins w:id="279" w:author="Author" w:date="2025-02-17T09:02:00Z" w16du:dateUtc="2025-02-17T09:02:00Z">
        <w:r w:rsidR="00D5255C">
          <w:rPr>
            <w:rFonts w:ascii="Arial" w:hAnsi="Arial" w:cs="Arial"/>
            <w:sz w:val="22"/>
            <w:szCs w:val="22"/>
            <w:lang w:eastAsia="en-US"/>
          </w:rPr>
          <w:t xml:space="preserve">aximum </w:t>
        </w:r>
      </w:ins>
      <w:ins w:id="280" w:author="Author" w:date="2025-03-05T15:36:00Z" w16du:dateUtc="2025-03-05T15:36:00Z">
        <w:r w:rsidR="00BC4102">
          <w:rPr>
            <w:rFonts w:ascii="Arial" w:hAnsi="Arial" w:cs="Arial"/>
            <w:sz w:val="22"/>
            <w:szCs w:val="22"/>
            <w:lang w:eastAsia="en-US"/>
          </w:rPr>
          <w:t>T</w:t>
        </w:r>
      </w:ins>
      <w:ins w:id="281" w:author="Author" w:date="2025-02-17T09:02:00Z" w16du:dateUtc="2025-02-17T09:02:00Z">
        <w:r w:rsidR="00D5255C">
          <w:rPr>
            <w:rFonts w:ascii="Arial" w:hAnsi="Arial" w:cs="Arial"/>
            <w:sz w:val="22"/>
            <w:szCs w:val="22"/>
            <w:lang w:eastAsia="en-US"/>
          </w:rPr>
          <w:t xml:space="preserve">ariff </w:t>
        </w:r>
      </w:ins>
      <w:ins w:id="282" w:author="Author" w:date="2025-03-05T15:36:00Z" w16du:dateUtc="2025-03-05T15:36:00Z">
        <w:r w:rsidR="00BC4102">
          <w:rPr>
            <w:rFonts w:ascii="Arial" w:hAnsi="Arial" w:cs="Arial"/>
            <w:sz w:val="22"/>
            <w:szCs w:val="22"/>
            <w:lang w:eastAsia="en-US"/>
          </w:rPr>
          <w:t>R</w:t>
        </w:r>
      </w:ins>
      <w:ins w:id="283" w:author="Author" w:date="2025-02-17T09:02:00Z" w16du:dateUtc="2025-02-17T09:02:00Z">
        <w:r w:rsidR="00D5255C">
          <w:rPr>
            <w:rFonts w:ascii="Arial" w:hAnsi="Arial" w:cs="Arial"/>
            <w:sz w:val="22"/>
            <w:szCs w:val="22"/>
            <w:lang w:eastAsia="en-US"/>
          </w:rPr>
          <w:t>anges</w:t>
        </w:r>
      </w:ins>
      <w:ins w:id="284" w:author="Author" w:date="2025-02-18T10:08:00Z" w16du:dateUtc="2025-02-18T10:08:00Z">
        <w:r w:rsidR="00FB2056" w:rsidRPr="00FB2056">
          <w:t xml:space="preserve"> </w:t>
        </w:r>
        <w:r w:rsidR="00FB2056" w:rsidRPr="00FB2056">
          <w:rPr>
            <w:rFonts w:ascii="Arial" w:hAnsi="Arial" w:cs="Arial"/>
            <w:sz w:val="22"/>
            <w:szCs w:val="22"/>
            <w:lang w:eastAsia="en-US"/>
          </w:rPr>
          <w:t xml:space="preserve">will be inflated each year by </w:t>
        </w:r>
        <w:r w:rsidR="00FB2056" w:rsidRPr="001E03F7">
          <w:rPr>
            <w:rFonts w:ascii="Arial" w:hAnsi="Arial" w:cs="Arial"/>
            <w:b/>
            <w:bCs/>
            <w:sz w:val="22"/>
            <w:szCs w:val="22"/>
            <w:lang w:eastAsia="en-US"/>
          </w:rPr>
          <w:t>TOPI</w:t>
        </w:r>
        <w:r w:rsidR="00FB2056" w:rsidRPr="00FB2056">
          <w:rPr>
            <w:rFonts w:ascii="Arial" w:hAnsi="Arial" w:cs="Arial"/>
            <w:sz w:val="22"/>
            <w:szCs w:val="22"/>
            <w:lang w:eastAsia="en-US"/>
          </w:rPr>
          <w:t xml:space="preserve">, as defined in the </w:t>
        </w:r>
        <w:r w:rsidR="00FB2056" w:rsidRPr="000C1630">
          <w:rPr>
            <w:rFonts w:ascii="Arial" w:hAnsi="Arial" w:cs="Arial"/>
            <w:b/>
            <w:bCs/>
            <w:sz w:val="22"/>
            <w:szCs w:val="22"/>
            <w:lang w:eastAsia="en-US"/>
          </w:rPr>
          <w:t>Transmission Licence</w:t>
        </w:r>
        <w:r w:rsidR="00FB2056" w:rsidRPr="00FB2056">
          <w:rPr>
            <w:rFonts w:ascii="Arial" w:hAnsi="Arial" w:cs="Arial"/>
            <w:sz w:val="22"/>
            <w:szCs w:val="22"/>
            <w:lang w:eastAsia="en-US"/>
          </w:rPr>
          <w:t>.</w:t>
        </w:r>
      </w:ins>
    </w:p>
    <w:p w14:paraId="516D3EF8" w14:textId="77777777" w:rsidR="00C56202" w:rsidRDefault="00C56202" w:rsidP="000F30F9">
      <w:pPr>
        <w:rPr>
          <w:ins w:id="285" w:author="Author" w:date="2025-01-13T14:54:00Z"/>
          <w:rFonts w:ascii="Arial" w:hAnsi="Arial" w:cs="Arial"/>
          <w:sz w:val="22"/>
          <w:szCs w:val="22"/>
          <w:lang w:eastAsia="en-US"/>
        </w:rPr>
      </w:pPr>
    </w:p>
    <w:p w14:paraId="4B4F1356" w14:textId="2E92D3E6" w:rsidR="005A56CB" w:rsidRDefault="005A56CB" w:rsidP="000F30F9">
      <w:pPr>
        <w:rPr>
          <w:ins w:id="286" w:author="Author" w:date="2025-01-13T14:52:00Z"/>
          <w:rFonts w:ascii="Arial" w:hAnsi="Arial" w:cs="Arial"/>
          <w:sz w:val="22"/>
          <w:szCs w:val="22"/>
          <w:lang w:eastAsia="en-US"/>
        </w:rPr>
      </w:pPr>
      <w:ins w:id="287" w:author="Author" w:date="2025-01-13T14:54:00Z">
        <w:r>
          <w:rPr>
            <w:rFonts w:ascii="Arial" w:hAnsi="Arial" w:cs="Arial"/>
            <w:sz w:val="22"/>
            <w:szCs w:val="22"/>
            <w:lang w:eastAsia="en-US"/>
          </w:rPr>
          <w:t>1</w:t>
        </w:r>
      </w:ins>
      <w:ins w:id="288" w:author="Author" w:date="2025-01-17T15:16:00Z" w16du:dateUtc="2025-01-17T15:16:00Z">
        <w:r w:rsidR="005D6D77">
          <w:rPr>
            <w:rFonts w:ascii="Arial" w:hAnsi="Arial" w:cs="Arial"/>
            <w:sz w:val="22"/>
            <w:szCs w:val="22"/>
            <w:lang w:eastAsia="en-US"/>
          </w:rPr>
          <w:t>4</w:t>
        </w:r>
      </w:ins>
      <w:ins w:id="289" w:author="Author" w:date="2025-01-13T14:54:00Z">
        <w:r>
          <w:rPr>
            <w:rFonts w:ascii="Arial" w:hAnsi="Arial" w:cs="Arial"/>
            <w:sz w:val="22"/>
            <w:szCs w:val="22"/>
            <w:lang w:eastAsia="en-US"/>
          </w:rPr>
          <w:t>.15.143</w:t>
        </w:r>
      </w:ins>
    </w:p>
    <w:p w14:paraId="69B20D94" w14:textId="71A7D8F5" w:rsidR="00C56202" w:rsidRDefault="00DD73E1" w:rsidP="00B05ECD">
      <w:pPr>
        <w:pStyle w:val="Heading2"/>
        <w:rPr>
          <w:ins w:id="290" w:author="Author" w:date="2025-01-13T14:53:00Z"/>
        </w:rPr>
      </w:pPr>
      <w:ins w:id="291" w:author="Author" w:date="2025-01-17T15:15:00Z" w16du:dateUtc="2025-01-17T15:15:00Z">
        <w:r>
          <w:t>Restricted</w:t>
        </w:r>
      </w:ins>
      <w:ins w:id="292" w:author="Author" w:date="2025-01-13T14:52:00Z">
        <w:r w:rsidR="005A0C7A">
          <w:t xml:space="preserve"> Transport Tariff</w:t>
        </w:r>
      </w:ins>
    </w:p>
    <w:p w14:paraId="31757031" w14:textId="77777777" w:rsidR="005A0C7A" w:rsidRDefault="005A0C7A" w:rsidP="000F30F9">
      <w:pPr>
        <w:rPr>
          <w:ins w:id="293" w:author="Author" w:date="2025-01-13T14:53:00Z"/>
          <w:rFonts w:ascii="Arial" w:hAnsi="Arial" w:cs="Arial"/>
          <w:sz w:val="22"/>
          <w:szCs w:val="22"/>
          <w:lang w:eastAsia="en-US"/>
        </w:rPr>
      </w:pPr>
    </w:p>
    <w:p w14:paraId="5375FA61" w14:textId="7061EC4E" w:rsidR="005A0C7A" w:rsidRDefault="005A0C7A" w:rsidP="000F30F9">
      <w:pPr>
        <w:rPr>
          <w:ins w:id="294" w:author="Author" w:date="2025-02-17T09:53:00Z" w16du:dateUtc="2025-02-17T09:53:00Z"/>
          <w:rFonts w:ascii="Arial" w:hAnsi="Arial" w:cs="Arial"/>
          <w:sz w:val="22"/>
          <w:szCs w:val="22"/>
          <w:lang w:eastAsia="en-US"/>
        </w:rPr>
      </w:pPr>
      <w:ins w:id="295" w:author="Author" w:date="2025-01-13T14:53:00Z">
        <w:r>
          <w:rPr>
            <w:rFonts w:ascii="Arial" w:hAnsi="Arial" w:cs="Arial"/>
            <w:sz w:val="22"/>
            <w:szCs w:val="22"/>
            <w:lang w:eastAsia="en-US"/>
          </w:rPr>
          <w:t xml:space="preserve">A </w:t>
        </w:r>
      </w:ins>
      <w:ins w:id="296" w:author="Author" w:date="2025-01-17T15:15:00Z" w16du:dateUtc="2025-01-17T15:15:00Z">
        <w:r w:rsidR="00DD73E1">
          <w:rPr>
            <w:rFonts w:ascii="Arial" w:hAnsi="Arial" w:cs="Arial"/>
            <w:sz w:val="22"/>
            <w:szCs w:val="22"/>
            <w:lang w:eastAsia="en-US"/>
          </w:rPr>
          <w:t>Restricted</w:t>
        </w:r>
      </w:ins>
      <w:ins w:id="297" w:author="Author" w:date="2025-01-13T14:53:00Z">
        <w:r>
          <w:rPr>
            <w:rFonts w:ascii="Arial" w:hAnsi="Arial" w:cs="Arial"/>
            <w:sz w:val="22"/>
            <w:szCs w:val="22"/>
            <w:lang w:eastAsia="en-US"/>
          </w:rPr>
          <w:t xml:space="preserve"> Transport Tariff (</w:t>
        </w:r>
      </w:ins>
      <w:ins w:id="298" w:author="Author" w:date="2025-01-17T15:16:00Z" w16du:dateUtc="2025-01-17T15:16:00Z">
        <w:r w:rsidR="005D6D77">
          <w:rPr>
            <w:rFonts w:ascii="Arial" w:hAnsi="Arial" w:cs="Arial"/>
            <w:sz w:val="22"/>
            <w:szCs w:val="22"/>
            <w:lang w:eastAsia="en-US"/>
          </w:rPr>
          <w:t>R</w:t>
        </w:r>
      </w:ins>
      <w:ins w:id="299" w:author="Author" w:date="2025-01-13T14:53:00Z">
        <w:r>
          <w:rPr>
            <w:rFonts w:ascii="Arial" w:hAnsi="Arial" w:cs="Arial"/>
            <w:sz w:val="22"/>
            <w:szCs w:val="22"/>
            <w:lang w:eastAsia="en-US"/>
          </w:rPr>
          <w:t xml:space="preserve">TT) is </w:t>
        </w:r>
      </w:ins>
      <w:ins w:id="300" w:author="Author" w:date="2025-03-05T15:32:00Z" w16du:dateUtc="2025-03-05T15:32:00Z">
        <w:r w:rsidR="004A0E8D">
          <w:rPr>
            <w:rFonts w:ascii="Arial" w:hAnsi="Arial" w:cs="Arial"/>
            <w:sz w:val="22"/>
            <w:szCs w:val="22"/>
            <w:lang w:eastAsia="en-US"/>
          </w:rPr>
          <w:t>calculated</w:t>
        </w:r>
      </w:ins>
      <w:ins w:id="301" w:author="Author" w:date="2025-01-13T14:53:00Z">
        <w:r>
          <w:rPr>
            <w:rFonts w:ascii="Arial" w:hAnsi="Arial" w:cs="Arial"/>
            <w:sz w:val="22"/>
            <w:szCs w:val="22"/>
            <w:lang w:eastAsia="en-US"/>
          </w:rPr>
          <w:t xml:space="preserve"> for each tariff component in</w:t>
        </w:r>
        <w:r w:rsidR="00B60362">
          <w:rPr>
            <w:rFonts w:ascii="Arial" w:hAnsi="Arial" w:cs="Arial"/>
            <w:sz w:val="22"/>
            <w:szCs w:val="22"/>
            <w:lang w:eastAsia="en-US"/>
          </w:rPr>
          <w:t xml:space="preserve"> every generation zone by applying any </w:t>
        </w:r>
      </w:ins>
      <w:ins w:id="302" w:author="Author" w:date="2025-02-17T10:34:00Z" w16du:dateUtc="2025-02-17T10:34:00Z">
        <w:r w:rsidR="000362C1">
          <w:rPr>
            <w:rFonts w:ascii="Arial" w:hAnsi="Arial" w:cs="Arial"/>
            <w:sz w:val="22"/>
            <w:szCs w:val="22"/>
            <w:lang w:eastAsia="en-US"/>
          </w:rPr>
          <w:t>tariff</w:t>
        </w:r>
      </w:ins>
      <w:ins w:id="303" w:author="Author" w:date="2025-01-13T14:53:00Z">
        <w:r w:rsidR="00B60362">
          <w:rPr>
            <w:rFonts w:ascii="Arial" w:hAnsi="Arial" w:cs="Arial"/>
            <w:sz w:val="22"/>
            <w:szCs w:val="22"/>
            <w:lang w:eastAsia="en-US"/>
          </w:rPr>
          <w:t xml:space="preserve"> restrictions as per 14.15.14</w:t>
        </w:r>
      </w:ins>
      <w:ins w:id="304" w:author="Author" w:date="2025-01-13T14:54:00Z">
        <w:r w:rsidR="00B60362">
          <w:rPr>
            <w:rFonts w:ascii="Arial" w:hAnsi="Arial" w:cs="Arial"/>
            <w:sz w:val="22"/>
            <w:szCs w:val="22"/>
            <w:lang w:eastAsia="en-US"/>
          </w:rPr>
          <w:t>2</w:t>
        </w:r>
      </w:ins>
      <w:ins w:id="305" w:author="Author" w:date="2025-02-17T09:45:00Z" w16du:dateUtc="2025-02-17T09:45:00Z">
        <w:r w:rsidR="0099725B">
          <w:rPr>
            <w:rFonts w:ascii="Arial" w:hAnsi="Arial" w:cs="Arial"/>
            <w:sz w:val="22"/>
            <w:szCs w:val="22"/>
            <w:lang w:eastAsia="en-US"/>
          </w:rPr>
          <w:t xml:space="preserve"> </w:t>
        </w:r>
      </w:ins>
      <w:ins w:id="306" w:author="Author" w:date="2025-02-17T09:46:00Z" w16du:dateUtc="2025-02-17T09:46:00Z">
        <w:r w:rsidR="0099725B">
          <w:rPr>
            <w:rFonts w:ascii="Arial" w:hAnsi="Arial" w:cs="Arial"/>
            <w:sz w:val="22"/>
            <w:szCs w:val="22"/>
            <w:lang w:eastAsia="en-US"/>
          </w:rPr>
          <w:t>in a two-step process</w:t>
        </w:r>
      </w:ins>
      <w:ins w:id="307" w:author="Author" w:date="2025-02-18T10:29:00Z" w16du:dateUtc="2025-02-18T10:29:00Z">
        <w:r w:rsidR="00DC46F8">
          <w:rPr>
            <w:rFonts w:ascii="Arial" w:hAnsi="Arial" w:cs="Arial"/>
            <w:sz w:val="22"/>
            <w:szCs w:val="22"/>
            <w:lang w:eastAsia="en-US"/>
          </w:rPr>
          <w:t xml:space="preserve">: </w:t>
        </w:r>
      </w:ins>
      <w:ins w:id="308" w:author="Author" w:date="2025-02-17T09:55:00Z" w16du:dateUtc="2025-02-17T09:55:00Z">
        <w:r w:rsidR="005F1C04" w:rsidRPr="005F1C04">
          <w:rPr>
            <w:rFonts w:ascii="Arial" w:hAnsi="Arial" w:cs="Arial"/>
            <w:sz w:val="22"/>
            <w:szCs w:val="22"/>
            <w:lang w:eastAsia="en-US"/>
          </w:rPr>
          <w:t xml:space="preserve">Firstly, if the </w:t>
        </w:r>
        <w:r w:rsidR="005F1C04" w:rsidRPr="005F1C04">
          <w:rPr>
            <w:rFonts w:ascii="Arial" w:hAnsi="Arial" w:cs="Arial"/>
            <w:sz w:val="22"/>
            <w:szCs w:val="22"/>
            <w:lang w:eastAsia="en-US"/>
          </w:rPr>
          <w:lastRenderedPageBreak/>
          <w:t xml:space="preserve">range between the highest and lowest zonal Initial Transport Tariff for a given tariff component is greater than the </w:t>
        </w:r>
      </w:ins>
      <w:ins w:id="309" w:author="Author" w:date="2025-02-18T10:33:00Z" w16du:dateUtc="2025-02-18T10:33:00Z">
        <w:r w:rsidR="00DA7EC5">
          <w:rPr>
            <w:rFonts w:ascii="Arial" w:hAnsi="Arial" w:cs="Arial"/>
            <w:sz w:val="22"/>
            <w:szCs w:val="22"/>
            <w:lang w:eastAsia="en-US"/>
          </w:rPr>
          <w:t>M</w:t>
        </w:r>
      </w:ins>
      <w:ins w:id="310" w:author="Author" w:date="2025-02-17T09:55:00Z" w16du:dateUtc="2025-02-17T09:55:00Z">
        <w:r w:rsidR="005F1C04" w:rsidRPr="005F1C04">
          <w:rPr>
            <w:rFonts w:ascii="Arial" w:hAnsi="Arial" w:cs="Arial"/>
            <w:sz w:val="22"/>
            <w:szCs w:val="22"/>
            <w:lang w:eastAsia="en-US"/>
          </w:rPr>
          <w:t xml:space="preserve">aximum </w:t>
        </w:r>
      </w:ins>
      <w:ins w:id="311" w:author="Author" w:date="2025-02-18T10:33:00Z" w16du:dateUtc="2025-02-18T10:33:00Z">
        <w:r w:rsidR="00DA7EC5">
          <w:rPr>
            <w:rFonts w:ascii="Arial" w:hAnsi="Arial" w:cs="Arial"/>
            <w:sz w:val="22"/>
            <w:szCs w:val="22"/>
            <w:lang w:eastAsia="en-US"/>
          </w:rPr>
          <w:t>T</w:t>
        </w:r>
      </w:ins>
      <w:ins w:id="312" w:author="Author" w:date="2025-02-17T09:55:00Z" w16du:dateUtc="2025-02-17T09:55:00Z">
        <w:r w:rsidR="005F1C04" w:rsidRPr="005F1C04">
          <w:rPr>
            <w:rFonts w:ascii="Arial" w:hAnsi="Arial" w:cs="Arial"/>
            <w:sz w:val="22"/>
            <w:szCs w:val="22"/>
            <w:lang w:eastAsia="en-US"/>
          </w:rPr>
          <w:t xml:space="preserve">ariff </w:t>
        </w:r>
      </w:ins>
      <w:ins w:id="313" w:author="Author" w:date="2025-02-18T10:33:00Z" w16du:dateUtc="2025-02-18T10:33:00Z">
        <w:r w:rsidR="00DA7EC5">
          <w:rPr>
            <w:rFonts w:ascii="Arial" w:hAnsi="Arial" w:cs="Arial"/>
            <w:sz w:val="22"/>
            <w:szCs w:val="22"/>
            <w:lang w:eastAsia="en-US"/>
          </w:rPr>
          <w:t>R</w:t>
        </w:r>
      </w:ins>
      <w:ins w:id="314" w:author="Author" w:date="2025-02-17T09:55:00Z" w16du:dateUtc="2025-02-17T09:55:00Z">
        <w:r w:rsidR="005F1C04" w:rsidRPr="005F1C04">
          <w:rPr>
            <w:rFonts w:ascii="Arial" w:hAnsi="Arial" w:cs="Arial"/>
            <w:sz w:val="22"/>
            <w:szCs w:val="22"/>
            <w:lang w:eastAsia="en-US"/>
          </w:rPr>
          <w:t>ange as per 14.15.142, the Initial Transport Tariff in each zone will be multiplied by a scaling factor between 0 and 1</w:t>
        </w:r>
      </w:ins>
      <w:ins w:id="315" w:author="Author" w:date="2025-03-05T15:38:00Z" w16du:dateUtc="2025-03-05T15:38:00Z">
        <w:r w:rsidR="00E45896">
          <w:rPr>
            <w:rFonts w:ascii="Arial" w:hAnsi="Arial" w:cs="Arial"/>
            <w:sz w:val="22"/>
            <w:szCs w:val="22"/>
            <w:lang w:eastAsia="en-US"/>
          </w:rPr>
          <w:t>, creating a Scaled Transport Tariff,</w:t>
        </w:r>
      </w:ins>
      <w:ins w:id="316" w:author="Author" w:date="2025-02-17T09:55:00Z" w16du:dateUtc="2025-02-17T09:55:00Z">
        <w:r w:rsidR="005F1C04" w:rsidRPr="005F1C04">
          <w:rPr>
            <w:rFonts w:ascii="Arial" w:hAnsi="Arial" w:cs="Arial"/>
            <w:sz w:val="22"/>
            <w:szCs w:val="22"/>
            <w:lang w:eastAsia="en-US"/>
          </w:rPr>
          <w:t xml:space="preserve"> so that the tariff range equals the </w:t>
        </w:r>
        <w:r w:rsidR="005F1C04">
          <w:rPr>
            <w:rFonts w:ascii="Arial" w:hAnsi="Arial" w:cs="Arial"/>
            <w:sz w:val="22"/>
            <w:szCs w:val="22"/>
            <w:lang w:eastAsia="en-US"/>
          </w:rPr>
          <w:t>M</w:t>
        </w:r>
        <w:r w:rsidR="005F1C04" w:rsidRPr="005F1C04">
          <w:rPr>
            <w:rFonts w:ascii="Arial" w:hAnsi="Arial" w:cs="Arial"/>
            <w:sz w:val="22"/>
            <w:szCs w:val="22"/>
            <w:lang w:eastAsia="en-US"/>
          </w:rPr>
          <w:t xml:space="preserve">aximum </w:t>
        </w:r>
        <w:r w:rsidR="005F1C04">
          <w:rPr>
            <w:rFonts w:ascii="Arial" w:hAnsi="Arial" w:cs="Arial"/>
            <w:sz w:val="22"/>
            <w:szCs w:val="22"/>
            <w:lang w:eastAsia="en-US"/>
          </w:rPr>
          <w:t>Tariff R</w:t>
        </w:r>
        <w:r w:rsidR="005F1C04" w:rsidRPr="005F1C04">
          <w:rPr>
            <w:rFonts w:ascii="Arial" w:hAnsi="Arial" w:cs="Arial"/>
            <w:sz w:val="22"/>
            <w:szCs w:val="22"/>
            <w:lang w:eastAsia="en-US"/>
          </w:rPr>
          <w:t xml:space="preserve">ange. Secondly, </w:t>
        </w:r>
      </w:ins>
      <w:ins w:id="317" w:author="Author" w:date="2025-03-05T15:40:00Z" w16du:dateUtc="2025-03-05T15:40:00Z">
        <w:r w:rsidR="00E45896">
          <w:rPr>
            <w:rFonts w:ascii="Arial" w:hAnsi="Arial" w:cs="Arial"/>
            <w:sz w:val="22"/>
            <w:szCs w:val="22"/>
            <w:lang w:eastAsia="en-US"/>
          </w:rPr>
          <w:t xml:space="preserve">if </w:t>
        </w:r>
      </w:ins>
      <w:ins w:id="318" w:author="Author" w:date="2025-03-05T15:38:00Z" w16du:dateUtc="2025-03-05T15:38:00Z">
        <w:r w:rsidR="00E45896">
          <w:rPr>
            <w:rFonts w:ascii="Arial" w:hAnsi="Arial" w:cs="Arial"/>
            <w:sz w:val="22"/>
            <w:szCs w:val="22"/>
            <w:lang w:eastAsia="en-US"/>
          </w:rPr>
          <w:t>the</w:t>
        </w:r>
      </w:ins>
      <w:ins w:id="319" w:author="Author" w:date="2025-03-05T15:45:00Z" w16du:dateUtc="2025-03-05T15:45:00Z">
        <w:r w:rsidR="00A01FE8">
          <w:rPr>
            <w:rFonts w:ascii="Arial" w:hAnsi="Arial" w:cs="Arial"/>
            <w:sz w:val="22"/>
            <w:szCs w:val="22"/>
            <w:lang w:eastAsia="en-US"/>
          </w:rPr>
          <w:t xml:space="preserve"> highest</w:t>
        </w:r>
      </w:ins>
      <w:ins w:id="320" w:author="Author" w:date="2025-03-05T15:38:00Z" w16du:dateUtc="2025-03-05T15:38:00Z">
        <w:r w:rsidR="00E45896">
          <w:rPr>
            <w:rFonts w:ascii="Arial" w:hAnsi="Arial" w:cs="Arial"/>
            <w:sz w:val="22"/>
            <w:szCs w:val="22"/>
            <w:lang w:eastAsia="en-US"/>
          </w:rPr>
          <w:t xml:space="preserve"> resulting</w:t>
        </w:r>
      </w:ins>
      <w:ins w:id="321" w:author="Author" w:date="2025-02-17T09:55:00Z" w16du:dateUtc="2025-02-17T09:55:00Z">
        <w:r w:rsidR="005F1C04" w:rsidRPr="005F1C04">
          <w:rPr>
            <w:rFonts w:ascii="Arial" w:hAnsi="Arial" w:cs="Arial"/>
            <w:sz w:val="22"/>
            <w:szCs w:val="22"/>
            <w:lang w:eastAsia="en-US"/>
          </w:rPr>
          <w:t xml:space="preserve"> Scaled Transport Tariff is higher than the </w:t>
        </w:r>
        <w:r w:rsidR="005F1C04">
          <w:rPr>
            <w:rFonts w:ascii="Arial" w:hAnsi="Arial" w:cs="Arial"/>
            <w:sz w:val="22"/>
            <w:szCs w:val="22"/>
            <w:lang w:eastAsia="en-US"/>
          </w:rPr>
          <w:t>Tariff C</w:t>
        </w:r>
        <w:r w:rsidR="005F1C04" w:rsidRPr="005F1C04">
          <w:rPr>
            <w:rFonts w:ascii="Arial" w:hAnsi="Arial" w:cs="Arial"/>
            <w:sz w:val="22"/>
            <w:szCs w:val="22"/>
            <w:lang w:eastAsia="en-US"/>
          </w:rPr>
          <w:t>ap value as per 14.15.142, an adjustment factor (in £/kW) would be applied to the Scaled Transport Tariff in each zone</w:t>
        </w:r>
      </w:ins>
      <w:ins w:id="322" w:author="Author" w:date="2025-02-17T09:53:00Z" w16du:dateUtc="2025-02-17T09:53:00Z">
        <w:r w:rsidR="004649DC">
          <w:rPr>
            <w:rFonts w:ascii="Arial" w:hAnsi="Arial" w:cs="Arial"/>
            <w:sz w:val="22"/>
            <w:szCs w:val="22"/>
            <w:lang w:eastAsia="en-US"/>
          </w:rPr>
          <w:t>:</w:t>
        </w:r>
      </w:ins>
      <w:ins w:id="323" w:author="Author" w:date="2025-01-13T16:41:00Z" w16du:dateUtc="2025-01-13T16:41:00Z">
        <w:r w:rsidR="00271FCE">
          <w:rPr>
            <w:rFonts w:ascii="Arial" w:hAnsi="Arial" w:cs="Arial"/>
            <w:sz w:val="22"/>
            <w:szCs w:val="22"/>
            <w:lang w:eastAsia="en-US"/>
          </w:rPr>
          <w:t xml:space="preserve"> </w:t>
        </w:r>
      </w:ins>
    </w:p>
    <w:p w14:paraId="169F82CE" w14:textId="77777777" w:rsidR="004649DC" w:rsidRDefault="004649DC" w:rsidP="000F30F9">
      <w:pPr>
        <w:rPr>
          <w:ins w:id="324" w:author="Author" w:date="2025-02-18T11:20:00Z" w16du:dateUtc="2025-02-18T11:20:00Z"/>
          <w:rFonts w:ascii="Arial" w:hAnsi="Arial" w:cs="Arial"/>
          <w:sz w:val="22"/>
          <w:szCs w:val="22"/>
          <w:lang w:eastAsia="en-US"/>
        </w:rPr>
      </w:pPr>
    </w:p>
    <w:p w14:paraId="1D70ADC5" w14:textId="77777777" w:rsidR="004A730F" w:rsidRPr="0011089D" w:rsidRDefault="004A730F" w:rsidP="004A730F">
      <w:pPr>
        <w:ind w:left="720" w:firstLine="720"/>
        <w:rPr>
          <w:ins w:id="325" w:author="Author" w:date="2025-02-18T11:20:00Z" w16du:dateUtc="2025-02-18T11:20:00Z"/>
          <w:sz w:val="22"/>
          <w:szCs w:val="22"/>
        </w:rPr>
      </w:pPr>
      <m:oMathPara>
        <m:oMath>
          <m:r>
            <w:ins w:id="326" w:author="Author" w:date="2025-02-18T11:20:00Z" w16du:dateUtc="2025-02-18T11:20:00Z">
              <w:rPr>
                <w:rFonts w:ascii="Cambria Math" w:hAnsi="Cambria Math"/>
                <w:sz w:val="22"/>
                <w:szCs w:val="22"/>
              </w:rPr>
              <m:t xml:space="preserve">Step 1: </m:t>
            </w:ins>
          </m:r>
          <m:sSub>
            <m:sSubPr>
              <m:ctrlPr>
                <w:ins w:id="327" w:author="Author" w:date="2025-02-18T11:20:00Z" w16du:dateUtc="2025-02-18T11:20:00Z">
                  <w:rPr>
                    <w:rFonts w:ascii="Cambria Math" w:hAnsi="Cambria Math"/>
                    <w:i/>
                    <w:sz w:val="22"/>
                    <w:szCs w:val="22"/>
                  </w:rPr>
                </w:ins>
              </m:ctrlPr>
            </m:sSubPr>
            <m:e>
              <m:r>
                <w:ins w:id="328" w:author="Author" w:date="2025-02-18T11:20:00Z" w16du:dateUtc="2025-02-18T11:20:00Z">
                  <w:rPr>
                    <w:rFonts w:ascii="Cambria Math" w:hAnsi="Cambria Math"/>
                    <w:sz w:val="22"/>
                    <w:szCs w:val="22"/>
                  </w:rPr>
                  <m:t>STT</m:t>
                </w:ins>
              </m:r>
            </m:e>
            <m:sub>
              <m:r>
                <w:ins w:id="329" w:author="Author" w:date="2025-02-18T11:20:00Z" w16du:dateUtc="2025-02-18T11:20:00Z">
                  <w:rPr>
                    <w:rFonts w:ascii="Cambria Math" w:hAnsi="Cambria Math"/>
                    <w:sz w:val="22"/>
                    <w:szCs w:val="22"/>
                  </w:rPr>
                  <m:t>GiPS</m:t>
                </w:ins>
              </m:r>
            </m:sub>
          </m:sSub>
          <m:r>
            <w:ins w:id="330" w:author="Author" w:date="2025-02-18T11:20:00Z" w16du:dateUtc="2025-02-18T11:20:00Z">
              <w:rPr>
                <w:rFonts w:ascii="Cambria Math" w:hAnsi="Cambria Math"/>
                <w:sz w:val="22"/>
                <w:szCs w:val="22"/>
              </w:rPr>
              <m:t>=</m:t>
            </w:ins>
          </m:r>
          <m:func>
            <m:funcPr>
              <m:ctrlPr>
                <w:ins w:id="331" w:author="Author" w:date="2025-02-18T11:20:00Z" w16du:dateUtc="2025-02-18T11:20:00Z">
                  <w:rPr>
                    <w:rFonts w:ascii="Cambria Math" w:hAnsi="Cambria Math"/>
                    <w:i/>
                    <w:sz w:val="22"/>
                    <w:szCs w:val="22"/>
                  </w:rPr>
                </w:ins>
              </m:ctrlPr>
            </m:funcPr>
            <m:fName>
              <m:r>
                <w:ins w:id="332" w:author="Author" w:date="2025-02-18T11:20:00Z" w16du:dateUtc="2025-02-18T11:20:00Z">
                  <m:rPr>
                    <m:sty m:val="p"/>
                  </m:rPr>
                  <w:rPr>
                    <w:rFonts w:ascii="Cambria Math" w:hAnsi="Cambria Math"/>
                    <w:sz w:val="22"/>
                    <w:szCs w:val="22"/>
                  </w:rPr>
                  <m:t>max</m:t>
                </w:ins>
              </m:r>
            </m:fName>
            <m:e>
              <m:d>
                <m:dPr>
                  <m:ctrlPr>
                    <w:ins w:id="333" w:author="Author" w:date="2025-02-18T11:20:00Z" w16du:dateUtc="2025-02-18T11:20:00Z">
                      <w:rPr>
                        <w:rFonts w:ascii="Cambria Math" w:hAnsi="Cambria Math"/>
                        <w:i/>
                        <w:sz w:val="22"/>
                        <w:szCs w:val="22"/>
                      </w:rPr>
                    </w:ins>
                  </m:ctrlPr>
                </m:dPr>
                <m:e>
                  <m:r>
                    <w:ins w:id="334" w:author="Author" w:date="2025-02-18T11:20:00Z" w16du:dateUtc="2025-02-18T11:20:00Z">
                      <w:rPr>
                        <w:rFonts w:ascii="Cambria Math" w:hAnsi="Cambria Math"/>
                        <w:sz w:val="22"/>
                        <w:szCs w:val="22"/>
                      </w:rPr>
                      <m:t>1,</m:t>
                    </w:ins>
                  </m:r>
                  <m:f>
                    <m:fPr>
                      <m:ctrlPr>
                        <w:ins w:id="335" w:author="Author" w:date="2025-02-18T11:20:00Z" w16du:dateUtc="2025-02-18T11:20:00Z">
                          <w:rPr>
                            <w:rFonts w:ascii="Cambria Math" w:hAnsi="Cambria Math"/>
                            <w:i/>
                            <w:sz w:val="22"/>
                            <w:szCs w:val="22"/>
                          </w:rPr>
                        </w:ins>
                      </m:ctrlPr>
                    </m:fPr>
                    <m:num>
                      <m:sSub>
                        <m:sSubPr>
                          <m:ctrlPr>
                            <w:ins w:id="336" w:author="Author" w:date="2025-02-18T11:20:00Z" w16du:dateUtc="2025-02-18T11:20:00Z">
                              <w:rPr>
                                <w:rFonts w:ascii="Cambria Math" w:hAnsi="Cambria Math"/>
                                <w:i/>
                                <w:sz w:val="22"/>
                                <w:szCs w:val="22"/>
                              </w:rPr>
                            </w:ins>
                          </m:ctrlPr>
                        </m:sSubPr>
                        <m:e>
                          <m:r>
                            <w:ins w:id="337" w:author="Author" w:date="2025-02-18T11:20:00Z" w16du:dateUtc="2025-02-18T11:20:00Z">
                              <w:rPr>
                                <w:rFonts w:ascii="Cambria Math" w:hAnsi="Cambria Math"/>
                                <w:sz w:val="22"/>
                                <w:szCs w:val="22"/>
                              </w:rPr>
                              <m:t>MTR</m:t>
                            </w:ins>
                          </m:r>
                        </m:e>
                        <m:sub>
                          <m:r>
                            <w:ins w:id="338" w:author="Author" w:date="2025-02-18T11:20:00Z" w16du:dateUtc="2025-02-18T11:20:00Z">
                              <w:rPr>
                                <w:rFonts w:ascii="Cambria Math" w:hAnsi="Cambria Math"/>
                                <w:sz w:val="22"/>
                                <w:szCs w:val="22"/>
                              </w:rPr>
                              <m:t>PS</m:t>
                            </w:ins>
                          </m:r>
                        </m:sub>
                      </m:sSub>
                    </m:num>
                    <m:den>
                      <m:sSub>
                        <m:sSubPr>
                          <m:ctrlPr>
                            <w:ins w:id="339" w:author="Author" w:date="2025-02-18T11:20:00Z" w16du:dateUtc="2025-02-18T11:20:00Z">
                              <w:rPr>
                                <w:rFonts w:ascii="Cambria Math" w:hAnsi="Cambria Math"/>
                                <w:i/>
                                <w:sz w:val="22"/>
                                <w:szCs w:val="22"/>
                              </w:rPr>
                            </w:ins>
                          </m:ctrlPr>
                        </m:sSubPr>
                        <m:e>
                          <m:r>
                            <w:ins w:id="340" w:author="Author" w:date="2025-02-18T11:20:00Z" w16du:dateUtc="2025-02-18T11:20:00Z">
                              <w:rPr>
                                <w:rFonts w:ascii="Cambria Math" w:hAnsi="Cambria Math"/>
                                <w:sz w:val="22"/>
                                <w:szCs w:val="22"/>
                              </w:rPr>
                              <m:t>ITT</m:t>
                            </w:ins>
                          </m:r>
                        </m:e>
                        <m:sub>
                          <m:r>
                            <w:ins w:id="341" w:author="Author" w:date="2025-02-18T11:20:00Z" w16du:dateUtc="2025-02-18T11:20:00Z">
                              <w:rPr>
                                <w:rFonts w:ascii="Cambria Math" w:hAnsi="Cambria Math"/>
                                <w:sz w:val="22"/>
                                <w:szCs w:val="22"/>
                              </w:rPr>
                              <m:t>GmaxPS</m:t>
                            </w:ins>
                          </m:r>
                        </m:sub>
                      </m:sSub>
                      <m:r>
                        <w:ins w:id="342" w:author="Author" w:date="2025-02-18T11:20:00Z" w16du:dateUtc="2025-02-18T11:20:00Z">
                          <w:rPr>
                            <w:rFonts w:ascii="Cambria Math" w:hAnsi="Cambria Math"/>
                            <w:sz w:val="22"/>
                            <w:szCs w:val="22"/>
                          </w:rPr>
                          <m:t>-</m:t>
                        </w:ins>
                      </m:r>
                      <m:sSub>
                        <m:sSubPr>
                          <m:ctrlPr>
                            <w:ins w:id="343" w:author="Author" w:date="2025-02-18T11:20:00Z" w16du:dateUtc="2025-02-18T11:20:00Z">
                              <w:rPr>
                                <w:rFonts w:ascii="Cambria Math" w:hAnsi="Cambria Math"/>
                                <w:i/>
                                <w:sz w:val="22"/>
                                <w:szCs w:val="22"/>
                              </w:rPr>
                            </w:ins>
                          </m:ctrlPr>
                        </m:sSubPr>
                        <m:e>
                          <m:r>
                            <w:ins w:id="344" w:author="Author" w:date="2025-02-18T11:20:00Z" w16du:dateUtc="2025-02-18T11:20:00Z">
                              <w:rPr>
                                <w:rFonts w:ascii="Cambria Math" w:hAnsi="Cambria Math"/>
                                <w:sz w:val="22"/>
                                <w:szCs w:val="22"/>
                              </w:rPr>
                              <m:t>ITT</m:t>
                            </w:ins>
                          </m:r>
                        </m:e>
                        <m:sub>
                          <m:r>
                            <w:ins w:id="345" w:author="Author" w:date="2025-02-18T11:20:00Z" w16du:dateUtc="2025-02-18T11:20:00Z">
                              <w:rPr>
                                <w:rFonts w:ascii="Cambria Math" w:hAnsi="Cambria Math"/>
                                <w:sz w:val="22"/>
                                <w:szCs w:val="22"/>
                              </w:rPr>
                              <m:t>GminPS</m:t>
                            </w:ins>
                          </m:r>
                        </m:sub>
                      </m:sSub>
                    </m:den>
                  </m:f>
                </m:e>
              </m:d>
              <m:r>
                <w:ins w:id="346" w:author="Author" w:date="2025-02-18T11:20:00Z" w16du:dateUtc="2025-02-18T11:20:00Z">
                  <w:rPr>
                    <w:rFonts w:ascii="Cambria Math" w:hAnsi="Cambria Math"/>
                    <w:sz w:val="22"/>
                    <w:szCs w:val="22"/>
                  </w:rPr>
                  <m:t>×</m:t>
                </w:ins>
              </m:r>
              <m:sSub>
                <m:sSubPr>
                  <m:ctrlPr>
                    <w:ins w:id="347" w:author="Author" w:date="2025-02-18T11:20:00Z" w16du:dateUtc="2025-02-18T11:20:00Z">
                      <w:rPr>
                        <w:rFonts w:ascii="Cambria Math" w:hAnsi="Cambria Math"/>
                        <w:i/>
                        <w:sz w:val="22"/>
                        <w:szCs w:val="22"/>
                      </w:rPr>
                    </w:ins>
                  </m:ctrlPr>
                </m:sSubPr>
                <m:e>
                  <m:r>
                    <w:ins w:id="348" w:author="Author" w:date="2025-02-18T11:20:00Z" w16du:dateUtc="2025-02-18T11:20:00Z">
                      <w:rPr>
                        <w:rFonts w:ascii="Cambria Math" w:hAnsi="Cambria Math"/>
                        <w:sz w:val="22"/>
                        <w:szCs w:val="22"/>
                      </w:rPr>
                      <m:t>ITT</m:t>
                    </w:ins>
                  </m:r>
                </m:e>
                <m:sub>
                  <m:r>
                    <w:ins w:id="349" w:author="Author" w:date="2025-02-18T11:20:00Z" w16du:dateUtc="2025-02-18T11:20:00Z">
                      <w:rPr>
                        <w:rFonts w:ascii="Cambria Math" w:hAnsi="Cambria Math"/>
                        <w:sz w:val="22"/>
                        <w:szCs w:val="22"/>
                      </w:rPr>
                      <m:t>GiPS</m:t>
                    </w:ins>
                  </m:r>
                </m:sub>
              </m:sSub>
            </m:e>
          </m:func>
        </m:oMath>
      </m:oMathPara>
    </w:p>
    <w:p w14:paraId="06C71AAA" w14:textId="77777777" w:rsidR="004A730F" w:rsidRPr="0011089D" w:rsidRDefault="004A730F" w:rsidP="004A730F">
      <w:pPr>
        <w:ind w:left="720" w:firstLine="720"/>
        <w:rPr>
          <w:ins w:id="350" w:author="Author" w:date="2025-02-18T11:20:00Z" w16du:dateUtc="2025-02-18T11:20:00Z"/>
          <w:sz w:val="22"/>
          <w:szCs w:val="22"/>
        </w:rPr>
      </w:pPr>
      <m:oMathPara>
        <m:oMath>
          <m:r>
            <w:ins w:id="351" w:author="Author" w:date="2025-02-18T11:20:00Z" w16du:dateUtc="2025-02-18T11:20:00Z">
              <w:rPr>
                <w:rFonts w:ascii="Cambria Math" w:eastAsiaTheme="minorHAnsi" w:hAnsi="Cambria Math" w:cstheme="minorBidi"/>
                <w:kern w:val="2"/>
                <w:sz w:val="22"/>
                <w:szCs w:val="22"/>
                <w:lang w:eastAsia="en-US"/>
                <w14:ligatures w14:val="standardContextual"/>
              </w:rPr>
              <m:t xml:space="preserve">Step 2: </m:t>
            </w:ins>
          </m:r>
          <m:sSub>
            <m:sSubPr>
              <m:ctrlPr>
                <w:ins w:id="352"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353" w:author="Author" w:date="2025-02-18T11:20:00Z" w16du:dateUtc="2025-02-18T11:20:00Z">
                  <w:rPr>
                    <w:rFonts w:ascii="Cambria Math" w:hAnsi="Cambria Math"/>
                    <w:sz w:val="22"/>
                    <w:szCs w:val="22"/>
                  </w:rPr>
                  <m:t>RTT</m:t>
                </w:ins>
              </m:r>
            </m:e>
            <m:sub>
              <m:r>
                <w:ins w:id="354" w:author="Author" w:date="2025-02-18T11:20:00Z" w16du:dateUtc="2025-02-18T11:20:00Z">
                  <w:rPr>
                    <w:rFonts w:ascii="Cambria Math" w:hAnsi="Cambria Math"/>
                    <w:sz w:val="22"/>
                    <w:szCs w:val="22"/>
                  </w:rPr>
                  <m:t>GiPS</m:t>
                </w:ins>
              </m:r>
            </m:sub>
          </m:sSub>
          <m:r>
            <w:ins w:id="355" w:author="Author" w:date="2025-02-18T11:20:00Z" w16du:dateUtc="2025-02-18T11:20:00Z">
              <w:rPr>
                <w:rFonts w:ascii="Cambria Math" w:hAnsi="Cambria Math"/>
                <w:sz w:val="22"/>
                <w:szCs w:val="22"/>
              </w:rPr>
              <m:t>=</m:t>
            </w:ins>
          </m:r>
          <m:r>
            <w:ins w:id="356" w:author="Author" w:date="2025-02-18T11:20:00Z" w16du:dateUtc="2025-02-18T11:20:00Z">
              <m:rPr>
                <m:sty m:val="p"/>
              </m:rPr>
              <w:rPr>
                <w:rFonts w:ascii="Cambria Math" w:hAnsi="Cambria Math"/>
                <w:sz w:val="22"/>
                <w:szCs w:val="22"/>
              </w:rPr>
              <m:t>min⁡</m:t>
            </w:ins>
          </m:r>
          <m:r>
            <w:ins w:id="357" w:author="Author" w:date="2025-02-18T11:20:00Z" w16du:dateUtc="2025-02-18T11:20:00Z">
              <w:rPr>
                <w:rFonts w:ascii="Cambria Math" w:hAnsi="Cambria Math"/>
                <w:sz w:val="22"/>
                <w:szCs w:val="22"/>
              </w:rPr>
              <m:t>(0,</m:t>
            </w:ins>
          </m:r>
          <m:sSub>
            <m:sSubPr>
              <m:ctrlPr>
                <w:ins w:id="358"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359" w:author="Author" w:date="2025-02-18T11:20:00Z" w16du:dateUtc="2025-02-18T11:20:00Z">
                  <w:rPr>
                    <w:rFonts w:ascii="Cambria Math" w:hAnsi="Cambria Math"/>
                    <w:sz w:val="22"/>
                    <w:szCs w:val="22"/>
                  </w:rPr>
                  <m:t>STT</m:t>
                </w:ins>
              </m:r>
            </m:e>
            <m:sub>
              <m:r>
                <w:ins w:id="360" w:author="Author" w:date="2025-02-18T11:20:00Z" w16du:dateUtc="2025-02-18T11:20:00Z">
                  <w:rPr>
                    <w:rFonts w:ascii="Cambria Math" w:hAnsi="Cambria Math"/>
                    <w:sz w:val="22"/>
                    <w:szCs w:val="22"/>
                  </w:rPr>
                  <m:t>GiPS</m:t>
                </w:ins>
              </m:r>
            </m:sub>
          </m:sSub>
          <m:r>
            <w:ins w:id="361" w:author="Author" w:date="2025-02-18T11:20:00Z" w16du:dateUtc="2025-02-18T11:20:00Z">
              <w:rPr>
                <w:rFonts w:ascii="Cambria Math" w:hAnsi="Cambria Math"/>
                <w:sz w:val="22"/>
                <w:szCs w:val="22"/>
              </w:rPr>
              <m:t>+</m:t>
            </w:ins>
          </m:r>
          <m:d>
            <m:dPr>
              <m:ctrlPr>
                <w:ins w:id="362" w:author="Author" w:date="2025-02-18T11:20:00Z" w16du:dateUtc="2025-02-18T11:20:00Z">
                  <w:rPr>
                    <w:rFonts w:ascii="Cambria Math" w:hAnsi="Cambria Math"/>
                    <w:i/>
                    <w:sz w:val="22"/>
                    <w:szCs w:val="22"/>
                  </w:rPr>
                </w:ins>
              </m:ctrlPr>
            </m:dPr>
            <m:e>
              <m:sSub>
                <m:sSubPr>
                  <m:ctrlPr>
                    <w:ins w:id="363"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364" w:author="Author" w:date="2025-02-18T11:20:00Z" w16du:dateUtc="2025-02-18T11:20:00Z">
                      <w:rPr>
                        <w:rFonts w:ascii="Cambria Math" w:hAnsi="Cambria Math"/>
                        <w:sz w:val="22"/>
                        <w:szCs w:val="22"/>
                      </w:rPr>
                      <m:t>TC</m:t>
                    </w:ins>
                  </m:r>
                </m:e>
                <m:sub>
                  <m:r>
                    <w:ins w:id="365" w:author="Author" w:date="2025-02-18T11:20:00Z" w16du:dateUtc="2025-02-18T11:20:00Z">
                      <w:rPr>
                        <w:rFonts w:ascii="Cambria Math" w:hAnsi="Cambria Math"/>
                        <w:sz w:val="22"/>
                        <w:szCs w:val="22"/>
                      </w:rPr>
                      <m:t>PS</m:t>
                    </w:ins>
                  </m:r>
                </m:sub>
              </m:sSub>
              <m:r>
                <w:ins w:id="366" w:author="Author" w:date="2025-02-18T11:20:00Z" w16du:dateUtc="2025-02-18T11:20:00Z">
                  <w:rPr>
                    <w:rFonts w:ascii="Cambria Math" w:hAnsi="Cambria Math"/>
                    <w:sz w:val="22"/>
                    <w:szCs w:val="22"/>
                  </w:rPr>
                  <m:t>-</m:t>
                </w:ins>
              </m:r>
              <m:sSub>
                <m:sSubPr>
                  <m:ctrlPr>
                    <w:ins w:id="367"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368" w:author="Author" w:date="2025-02-18T11:20:00Z" w16du:dateUtc="2025-02-18T11:20:00Z">
                      <w:rPr>
                        <w:rFonts w:ascii="Cambria Math" w:hAnsi="Cambria Math"/>
                        <w:sz w:val="22"/>
                        <w:szCs w:val="22"/>
                      </w:rPr>
                      <m:t>STT</m:t>
                    </w:ins>
                  </m:r>
                </m:e>
                <m:sub>
                  <m:r>
                    <w:ins w:id="369" w:author="Author" w:date="2025-02-18T11:20:00Z" w16du:dateUtc="2025-02-18T11:20:00Z">
                      <w:rPr>
                        <w:rFonts w:ascii="Cambria Math" w:hAnsi="Cambria Math"/>
                        <w:sz w:val="22"/>
                        <w:szCs w:val="22"/>
                      </w:rPr>
                      <m:t>GmaxPS</m:t>
                    </w:ins>
                  </m:r>
                </m:sub>
              </m:sSub>
            </m:e>
          </m:d>
          <m:r>
            <w:ins w:id="370" w:author="Author" w:date="2025-02-18T11:20:00Z" w16du:dateUtc="2025-02-18T11:20:00Z">
              <w:rPr>
                <w:rFonts w:ascii="Cambria Math" w:hAnsi="Cambria Math"/>
                <w:sz w:val="22"/>
                <w:szCs w:val="22"/>
              </w:rPr>
              <m:t>)</m:t>
            </w:ins>
          </m:r>
        </m:oMath>
      </m:oMathPara>
    </w:p>
    <w:p w14:paraId="567D3BEC" w14:textId="4E6789F5" w:rsidR="004A730F" w:rsidRDefault="00515EC1" w:rsidP="00AD7F0E">
      <w:pPr>
        <w:ind w:firstLine="720"/>
        <w:rPr>
          <w:ins w:id="371" w:author="Author" w:date="2025-03-05T15:57:00Z" w16du:dateUtc="2025-03-05T15:57:00Z"/>
          <w:rFonts w:ascii="Arial" w:hAnsi="Arial" w:cs="Arial"/>
          <w:sz w:val="22"/>
          <w:szCs w:val="22"/>
          <w:lang w:eastAsia="en-US"/>
        </w:rPr>
      </w:pPr>
      <w:proofErr w:type="gramStart"/>
      <w:ins w:id="372" w:author="Author" w:date="2025-03-05T15:56:00Z" w16du:dateUtc="2025-03-05T15:56:00Z">
        <w:r>
          <w:rPr>
            <w:rFonts w:ascii="Arial" w:hAnsi="Arial" w:cs="Arial"/>
            <w:sz w:val="22"/>
            <w:szCs w:val="22"/>
            <w:lang w:eastAsia="en-US"/>
          </w:rPr>
          <w:t>Where</w:t>
        </w:r>
      </w:ins>
      <w:proofErr w:type="gramEnd"/>
    </w:p>
    <w:p w14:paraId="4C007874" w14:textId="77777777" w:rsidR="00A5497E" w:rsidRPr="00985915" w:rsidRDefault="00A5497E" w:rsidP="00A5497E">
      <w:pPr>
        <w:ind w:left="720"/>
        <w:rPr>
          <w:ins w:id="373" w:author="Author" w:date="2025-03-05T16:07:00Z" w16du:dateUtc="2025-03-05T16:07:00Z"/>
          <w:rFonts w:ascii="Arial" w:hAnsi="Arial" w:cs="Arial"/>
          <w:sz w:val="22"/>
          <w:szCs w:val="22"/>
          <w:lang w:eastAsia="en-US"/>
        </w:rPr>
      </w:pPr>
      <w:proofErr w:type="spellStart"/>
      <w:ins w:id="374" w:author="Author" w:date="2025-03-05T16:07:00Z" w16du:dateUtc="2025-03-05T16:07:00Z">
        <w:r w:rsidRPr="00985915">
          <w:rPr>
            <w:rFonts w:ascii="Arial" w:hAnsi="Arial" w:cs="Arial"/>
            <w:sz w:val="22"/>
            <w:szCs w:val="22"/>
            <w:lang w:eastAsia="en-US"/>
          </w:rPr>
          <w:t>STT</w:t>
        </w:r>
        <w:r w:rsidRPr="001A5E4D">
          <w:rPr>
            <w:rFonts w:ascii="Arial" w:hAnsi="Arial" w:cs="Arial"/>
            <w:sz w:val="22"/>
            <w:szCs w:val="22"/>
            <w:vertAlign w:val="subscript"/>
            <w:lang w:eastAsia="en-US"/>
          </w:rPr>
          <w:t>Gi</w:t>
        </w:r>
        <w:r>
          <w:rPr>
            <w:rFonts w:ascii="Arial" w:hAnsi="Arial" w:cs="Arial"/>
            <w:sz w:val="22"/>
            <w:szCs w:val="22"/>
            <w:vertAlign w:val="subscript"/>
            <w:lang w:eastAsia="en-US"/>
          </w:rPr>
          <w:t>PS</w:t>
        </w:r>
        <w:proofErr w:type="spellEnd"/>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Scaled Transport Tariff (£/MW) for each generation zone</w:t>
        </w:r>
      </w:ins>
    </w:p>
    <w:p w14:paraId="4919E4FD" w14:textId="77777777" w:rsidR="00A5497E" w:rsidRPr="00985915" w:rsidRDefault="00A5497E" w:rsidP="00A5497E">
      <w:pPr>
        <w:ind w:firstLine="720"/>
        <w:rPr>
          <w:ins w:id="375" w:author="Author" w:date="2025-03-05T16:07:00Z" w16du:dateUtc="2025-03-05T16:07:00Z"/>
          <w:rFonts w:ascii="Arial" w:hAnsi="Arial" w:cs="Arial"/>
          <w:sz w:val="22"/>
          <w:szCs w:val="22"/>
          <w:lang w:eastAsia="en-US"/>
        </w:rPr>
      </w:pPr>
      <w:ins w:id="376" w:author="Author" w:date="2025-03-05T16:07:00Z" w16du:dateUtc="2025-03-05T16:07:00Z">
        <w:r w:rsidRPr="00985915">
          <w:rPr>
            <w:rFonts w:ascii="Arial" w:hAnsi="Arial" w:cs="Arial"/>
            <w:sz w:val="22"/>
            <w:szCs w:val="22"/>
            <w:lang w:eastAsia="en-US"/>
          </w:rPr>
          <w:t>MTR</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Maximum Tariff Range as per 14.15.142</w:t>
        </w:r>
      </w:ins>
    </w:p>
    <w:p w14:paraId="01729881" w14:textId="77777777" w:rsidR="00A5497E" w:rsidRPr="00985915" w:rsidRDefault="00A5497E" w:rsidP="00A5497E">
      <w:pPr>
        <w:ind w:left="720"/>
        <w:rPr>
          <w:ins w:id="377" w:author="Author" w:date="2025-03-05T16:07:00Z" w16du:dateUtc="2025-03-05T16:07:00Z"/>
          <w:rFonts w:ascii="Arial" w:hAnsi="Arial" w:cs="Arial"/>
          <w:sz w:val="22"/>
          <w:szCs w:val="22"/>
          <w:lang w:eastAsia="en-US"/>
        </w:rPr>
      </w:pPr>
      <w:proofErr w:type="spellStart"/>
      <w:ins w:id="378" w:author="Author" w:date="2025-03-05T16:07:00Z" w16du:dateUtc="2025-03-05T16:07:00Z">
        <w:r w:rsidRPr="00985915">
          <w:rPr>
            <w:rFonts w:ascii="Arial" w:hAnsi="Arial" w:cs="Arial"/>
            <w:sz w:val="22"/>
            <w:szCs w:val="22"/>
            <w:lang w:eastAsia="en-US"/>
          </w:rPr>
          <w:t>ITT</w:t>
        </w:r>
        <w:r w:rsidRPr="001A5E4D">
          <w:rPr>
            <w:rFonts w:ascii="Arial" w:hAnsi="Arial" w:cs="Arial"/>
            <w:sz w:val="22"/>
            <w:szCs w:val="22"/>
            <w:vertAlign w:val="subscript"/>
            <w:lang w:eastAsia="en-US"/>
          </w:rPr>
          <w:t>Gmax</w:t>
        </w:r>
        <w:r>
          <w:rPr>
            <w:rFonts w:ascii="Arial" w:hAnsi="Arial" w:cs="Arial"/>
            <w:sz w:val="22"/>
            <w:szCs w:val="22"/>
            <w:vertAlign w:val="subscript"/>
            <w:lang w:eastAsia="en-US"/>
          </w:rPr>
          <w:t>PS</w:t>
        </w:r>
        <w:proofErr w:type="spellEnd"/>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Initial Transport Tariff for the zone with the highest tariff</w:t>
        </w:r>
      </w:ins>
    </w:p>
    <w:p w14:paraId="24513121" w14:textId="77777777" w:rsidR="00A5497E" w:rsidRPr="00985915" w:rsidRDefault="00A5497E" w:rsidP="00A5497E">
      <w:pPr>
        <w:ind w:left="720"/>
        <w:rPr>
          <w:ins w:id="379" w:author="Author" w:date="2025-03-05T16:07:00Z" w16du:dateUtc="2025-03-05T16:07:00Z"/>
          <w:rFonts w:ascii="Arial" w:hAnsi="Arial" w:cs="Arial"/>
          <w:sz w:val="22"/>
          <w:szCs w:val="22"/>
          <w:lang w:eastAsia="en-US"/>
        </w:rPr>
      </w:pPr>
      <w:proofErr w:type="spellStart"/>
      <w:ins w:id="380" w:author="Author" w:date="2025-03-05T16:07:00Z" w16du:dateUtc="2025-03-05T16:07:00Z">
        <w:r w:rsidRPr="00985915">
          <w:rPr>
            <w:rFonts w:ascii="Arial" w:hAnsi="Arial" w:cs="Arial"/>
            <w:sz w:val="22"/>
            <w:szCs w:val="22"/>
            <w:lang w:eastAsia="en-US"/>
          </w:rPr>
          <w:t>ITT</w:t>
        </w:r>
        <w:r w:rsidRPr="001A5E4D">
          <w:rPr>
            <w:rFonts w:ascii="Arial" w:hAnsi="Arial" w:cs="Arial"/>
            <w:sz w:val="22"/>
            <w:szCs w:val="22"/>
            <w:vertAlign w:val="subscript"/>
            <w:lang w:eastAsia="en-US"/>
          </w:rPr>
          <w:t>Gmin</w:t>
        </w:r>
        <w:r>
          <w:rPr>
            <w:rFonts w:ascii="Arial" w:hAnsi="Arial" w:cs="Arial"/>
            <w:sz w:val="22"/>
            <w:szCs w:val="22"/>
            <w:vertAlign w:val="subscript"/>
            <w:lang w:eastAsia="en-US"/>
          </w:rPr>
          <w:t>PS</w:t>
        </w:r>
        <w:proofErr w:type="spellEnd"/>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Initial Transport Tariff for the zone with the lowest tariff</w:t>
        </w:r>
      </w:ins>
    </w:p>
    <w:p w14:paraId="59D69588" w14:textId="77777777" w:rsidR="00A5497E" w:rsidRPr="00985915" w:rsidRDefault="00A5497E" w:rsidP="00A5497E">
      <w:pPr>
        <w:ind w:left="720"/>
        <w:rPr>
          <w:ins w:id="381" w:author="Author" w:date="2025-03-05T16:07:00Z" w16du:dateUtc="2025-03-05T16:07:00Z"/>
          <w:rFonts w:ascii="Arial" w:hAnsi="Arial" w:cs="Arial"/>
          <w:sz w:val="22"/>
          <w:szCs w:val="22"/>
          <w:lang w:eastAsia="en-US"/>
        </w:rPr>
      </w:pPr>
      <w:proofErr w:type="spellStart"/>
      <w:ins w:id="382" w:author="Author" w:date="2025-03-05T16:07:00Z" w16du:dateUtc="2025-03-05T16:07:00Z">
        <w:r w:rsidRPr="00985915">
          <w:rPr>
            <w:rFonts w:ascii="Arial" w:hAnsi="Arial" w:cs="Arial"/>
            <w:sz w:val="22"/>
            <w:szCs w:val="22"/>
            <w:lang w:eastAsia="en-US"/>
          </w:rPr>
          <w:t>RTT</w:t>
        </w:r>
        <w:r w:rsidRPr="001A5E4D">
          <w:rPr>
            <w:rFonts w:ascii="Arial" w:hAnsi="Arial" w:cs="Arial"/>
            <w:sz w:val="22"/>
            <w:szCs w:val="22"/>
            <w:vertAlign w:val="subscript"/>
            <w:lang w:eastAsia="en-US"/>
          </w:rPr>
          <w:t>Gi</w:t>
        </w:r>
        <w:r>
          <w:rPr>
            <w:rFonts w:ascii="Arial" w:hAnsi="Arial" w:cs="Arial"/>
            <w:sz w:val="22"/>
            <w:szCs w:val="22"/>
            <w:vertAlign w:val="subscript"/>
            <w:lang w:eastAsia="en-US"/>
          </w:rPr>
          <w:t>PS</w:t>
        </w:r>
        <w:proofErr w:type="spellEnd"/>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Restricted Transport Tariff (£/MW) for each generation zone</w:t>
        </w:r>
      </w:ins>
    </w:p>
    <w:p w14:paraId="18335FE2" w14:textId="77777777" w:rsidR="00A5497E" w:rsidRPr="00985915" w:rsidRDefault="00A5497E" w:rsidP="00A5497E">
      <w:pPr>
        <w:ind w:firstLine="720"/>
        <w:rPr>
          <w:ins w:id="383" w:author="Author" w:date="2025-03-05T16:07:00Z" w16du:dateUtc="2025-03-05T16:07:00Z"/>
          <w:rFonts w:ascii="Arial" w:hAnsi="Arial" w:cs="Arial"/>
          <w:sz w:val="22"/>
          <w:szCs w:val="22"/>
          <w:lang w:eastAsia="en-US"/>
        </w:rPr>
      </w:pPr>
      <w:ins w:id="384" w:author="Author" w:date="2025-03-05T16:07:00Z" w16du:dateUtc="2025-03-05T16:07:00Z">
        <w:r w:rsidRPr="00985915">
          <w:rPr>
            <w:rFonts w:ascii="Arial" w:hAnsi="Arial" w:cs="Arial"/>
            <w:sz w:val="22"/>
            <w:szCs w:val="22"/>
            <w:lang w:eastAsia="en-US"/>
          </w:rPr>
          <w:t>TC</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Tariff Cap, as per 14.15.142</w:t>
        </w:r>
      </w:ins>
    </w:p>
    <w:p w14:paraId="6A833193" w14:textId="773D24FC" w:rsidR="00A5497E" w:rsidRPr="001A5E4D" w:rsidRDefault="00A5497E" w:rsidP="00A5497E">
      <w:pPr>
        <w:ind w:left="720"/>
        <w:rPr>
          <w:rFonts w:ascii="Arial" w:hAnsi="Arial" w:cs="Arial"/>
          <w:sz w:val="22"/>
          <w:szCs w:val="22"/>
          <w:lang w:eastAsia="en-US"/>
        </w:rPr>
      </w:pPr>
      <w:proofErr w:type="spellStart"/>
      <w:ins w:id="385" w:author="Author" w:date="2025-03-05T16:07:00Z" w16du:dateUtc="2025-03-05T16:07:00Z">
        <w:r w:rsidRPr="00985915">
          <w:rPr>
            <w:rFonts w:ascii="Arial" w:hAnsi="Arial" w:cs="Arial"/>
            <w:sz w:val="22"/>
            <w:szCs w:val="22"/>
            <w:lang w:eastAsia="en-US"/>
          </w:rPr>
          <w:t>STT</w:t>
        </w:r>
        <w:r w:rsidRPr="001A5E4D">
          <w:rPr>
            <w:rFonts w:ascii="Arial" w:hAnsi="Arial" w:cs="Arial"/>
            <w:sz w:val="22"/>
            <w:szCs w:val="22"/>
            <w:vertAlign w:val="subscript"/>
            <w:lang w:eastAsia="en-US"/>
          </w:rPr>
          <w:t>Gmax</w:t>
        </w:r>
        <w:r>
          <w:rPr>
            <w:rFonts w:ascii="Arial" w:hAnsi="Arial" w:cs="Arial"/>
            <w:sz w:val="22"/>
            <w:szCs w:val="22"/>
            <w:vertAlign w:val="subscript"/>
            <w:lang w:eastAsia="en-US"/>
          </w:rPr>
          <w:t>PS</w:t>
        </w:r>
        <w:proofErr w:type="spellEnd"/>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Scaled Transport Tariff (£/MW) for the generation zone with the highest tariff</w:t>
        </w:r>
      </w:ins>
    </w:p>
    <w:p w14:paraId="31993A5B" w14:textId="282915CF" w:rsidR="004649DC" w:rsidRPr="0011089D" w:rsidRDefault="00F40447" w:rsidP="00CA3E1F">
      <w:pPr>
        <w:ind w:left="720" w:firstLine="720"/>
        <w:rPr>
          <w:ins w:id="386" w:author="Author" w:date="2025-02-17T09:53:00Z" w16du:dateUtc="2025-02-17T09:53:00Z"/>
          <w:sz w:val="22"/>
          <w:szCs w:val="22"/>
        </w:rPr>
      </w:pPr>
      <m:oMathPara>
        <m:oMath>
          <m:r>
            <w:ins w:id="387" w:author="Author" w:date="2025-02-18T10:26:00Z" w16du:dateUtc="2025-02-18T10:26:00Z">
              <w:rPr>
                <w:rFonts w:ascii="Cambria Math" w:hAnsi="Cambria Math"/>
                <w:sz w:val="22"/>
                <w:szCs w:val="22"/>
              </w:rPr>
              <m:t xml:space="preserve">Step 1: </m:t>
            </w:ins>
          </m:r>
          <m:sSub>
            <m:sSubPr>
              <m:ctrlPr>
                <w:ins w:id="388" w:author="Author" w:date="2025-02-18T10:17:00Z" w16du:dateUtc="2025-02-18T10:17:00Z">
                  <w:rPr>
                    <w:rFonts w:ascii="Cambria Math" w:hAnsi="Cambria Math"/>
                    <w:i/>
                    <w:sz w:val="22"/>
                    <w:szCs w:val="22"/>
                  </w:rPr>
                </w:ins>
              </m:ctrlPr>
            </m:sSubPr>
            <m:e>
              <m:r>
                <w:ins w:id="389" w:author="Author" w:date="2025-02-18T10:17:00Z" w16du:dateUtc="2025-02-18T10:17:00Z">
                  <w:rPr>
                    <w:rFonts w:ascii="Cambria Math" w:hAnsi="Cambria Math"/>
                    <w:sz w:val="22"/>
                    <w:szCs w:val="22"/>
                  </w:rPr>
                  <m:t>STT</m:t>
                </w:ins>
              </m:r>
            </m:e>
            <m:sub>
              <m:r>
                <w:ins w:id="390" w:author="Author" w:date="2025-02-18T10:17:00Z" w16du:dateUtc="2025-02-18T10:17:00Z">
                  <w:rPr>
                    <w:rFonts w:ascii="Cambria Math" w:hAnsi="Cambria Math"/>
                    <w:sz w:val="22"/>
                    <w:szCs w:val="22"/>
                  </w:rPr>
                  <m:t>GiYRS</m:t>
                </w:ins>
              </m:r>
            </m:sub>
          </m:sSub>
          <m:r>
            <w:ins w:id="391" w:author="Author" w:date="2025-02-18T10:17:00Z" w16du:dateUtc="2025-02-18T10:17:00Z">
              <w:rPr>
                <w:rFonts w:ascii="Cambria Math" w:hAnsi="Cambria Math"/>
                <w:sz w:val="22"/>
                <w:szCs w:val="22"/>
              </w:rPr>
              <m:t>=</m:t>
            </w:ins>
          </m:r>
          <m:func>
            <m:funcPr>
              <m:ctrlPr>
                <w:rPr>
                  <w:rFonts w:ascii="Cambria Math" w:hAnsi="Cambria Math"/>
                  <w:i/>
                  <w:sz w:val="22"/>
                  <w:szCs w:val="22"/>
                </w:rPr>
              </m:ctrlPr>
            </m:funcPr>
            <m:fName>
              <m:r>
                <w:ins w:id="392" w:author="Author" w:date="2025-02-18T10:30:00Z" w16du:dateUtc="2025-02-18T10:30:00Z">
                  <m:rPr>
                    <m:sty m:val="p"/>
                  </m:rPr>
                  <w:rPr>
                    <w:rFonts w:ascii="Cambria Math" w:hAnsi="Cambria Math"/>
                    <w:sz w:val="22"/>
                    <w:szCs w:val="22"/>
                  </w:rPr>
                  <m:t>max</m:t>
                </w:ins>
              </m:r>
            </m:fName>
            <m:e>
              <m:d>
                <m:dPr>
                  <m:ctrlPr>
                    <w:ins w:id="393" w:author="Author" w:date="2025-02-18T10:17:00Z" w16du:dateUtc="2025-02-18T10:17:00Z">
                      <w:rPr>
                        <w:rFonts w:ascii="Cambria Math" w:hAnsi="Cambria Math"/>
                        <w:i/>
                        <w:sz w:val="22"/>
                        <w:szCs w:val="22"/>
                      </w:rPr>
                    </w:ins>
                  </m:ctrlPr>
                </m:dPr>
                <m:e>
                  <m:r>
                    <w:ins w:id="394" w:author="Author" w:date="2025-02-18T10:17:00Z" w16du:dateUtc="2025-02-18T10:17:00Z">
                      <w:rPr>
                        <w:rFonts w:ascii="Cambria Math" w:hAnsi="Cambria Math"/>
                        <w:sz w:val="22"/>
                        <w:szCs w:val="22"/>
                      </w:rPr>
                      <m:t>1,</m:t>
                    </w:ins>
                  </m:r>
                  <m:f>
                    <m:fPr>
                      <m:ctrlPr>
                        <w:ins w:id="395" w:author="Author" w:date="2025-02-18T10:17:00Z" w16du:dateUtc="2025-02-18T10:17:00Z">
                          <w:rPr>
                            <w:rFonts w:ascii="Cambria Math" w:hAnsi="Cambria Math"/>
                            <w:i/>
                            <w:sz w:val="22"/>
                            <w:szCs w:val="22"/>
                          </w:rPr>
                        </w:ins>
                      </m:ctrlPr>
                    </m:fPr>
                    <m:num>
                      <m:sSub>
                        <m:sSubPr>
                          <m:ctrlPr>
                            <w:ins w:id="396" w:author="Author" w:date="2025-02-18T10:17:00Z" w16du:dateUtc="2025-02-18T10:17:00Z">
                              <w:rPr>
                                <w:rFonts w:ascii="Cambria Math" w:hAnsi="Cambria Math"/>
                                <w:i/>
                                <w:sz w:val="22"/>
                                <w:szCs w:val="22"/>
                              </w:rPr>
                            </w:ins>
                          </m:ctrlPr>
                        </m:sSubPr>
                        <m:e>
                          <m:r>
                            <w:ins w:id="397" w:author="Author" w:date="2025-02-18T10:17:00Z" w16du:dateUtc="2025-02-18T10:17:00Z">
                              <w:rPr>
                                <w:rFonts w:ascii="Cambria Math" w:hAnsi="Cambria Math"/>
                                <w:sz w:val="22"/>
                                <w:szCs w:val="22"/>
                              </w:rPr>
                              <m:t>MTR</m:t>
                            </w:ins>
                          </m:r>
                        </m:e>
                        <m:sub>
                          <m:r>
                            <w:ins w:id="398" w:author="Author" w:date="2025-02-18T10:17:00Z" w16du:dateUtc="2025-02-18T10:17:00Z">
                              <w:rPr>
                                <w:rFonts w:ascii="Cambria Math" w:hAnsi="Cambria Math"/>
                                <w:sz w:val="22"/>
                                <w:szCs w:val="22"/>
                              </w:rPr>
                              <m:t>YRS</m:t>
                            </w:ins>
                          </m:r>
                        </m:sub>
                      </m:sSub>
                    </m:num>
                    <m:den>
                      <m:sSub>
                        <m:sSubPr>
                          <m:ctrlPr>
                            <w:ins w:id="399" w:author="Author" w:date="2025-02-18T10:19:00Z" w16du:dateUtc="2025-02-18T10:19:00Z">
                              <w:rPr>
                                <w:rFonts w:ascii="Cambria Math" w:hAnsi="Cambria Math"/>
                                <w:i/>
                                <w:sz w:val="22"/>
                                <w:szCs w:val="22"/>
                              </w:rPr>
                            </w:ins>
                          </m:ctrlPr>
                        </m:sSubPr>
                        <m:e>
                          <m:r>
                            <w:ins w:id="400" w:author="Author" w:date="2025-02-18T10:19:00Z" w16du:dateUtc="2025-02-18T10:19:00Z">
                              <w:rPr>
                                <w:rFonts w:ascii="Cambria Math" w:hAnsi="Cambria Math"/>
                                <w:sz w:val="22"/>
                                <w:szCs w:val="22"/>
                              </w:rPr>
                              <m:t>ITT</m:t>
                            </w:ins>
                          </m:r>
                        </m:e>
                        <m:sub>
                          <m:r>
                            <w:ins w:id="401" w:author="Author" w:date="2025-02-18T10:19:00Z" w16du:dateUtc="2025-02-18T10:19:00Z">
                              <w:rPr>
                                <w:rFonts w:ascii="Cambria Math" w:hAnsi="Cambria Math"/>
                                <w:sz w:val="22"/>
                                <w:szCs w:val="22"/>
                              </w:rPr>
                              <m:t>Gmax</m:t>
                            </w:ins>
                          </m:r>
                          <m:r>
                            <w:ins w:id="402" w:author="Author" w:date="2025-02-18T10:20:00Z" w16du:dateUtc="2025-02-18T10:20:00Z">
                              <w:rPr>
                                <w:rFonts w:ascii="Cambria Math" w:hAnsi="Cambria Math"/>
                                <w:sz w:val="22"/>
                                <w:szCs w:val="22"/>
                              </w:rPr>
                              <m:t>YRS</m:t>
                            </w:ins>
                          </m:r>
                        </m:sub>
                      </m:sSub>
                      <m:r>
                        <w:ins w:id="403" w:author="Author" w:date="2025-02-18T10:18:00Z" w16du:dateUtc="2025-02-18T10:18:00Z">
                          <w:rPr>
                            <w:rFonts w:ascii="Cambria Math" w:hAnsi="Cambria Math"/>
                            <w:sz w:val="22"/>
                            <w:szCs w:val="22"/>
                          </w:rPr>
                          <m:t>-</m:t>
                        </w:ins>
                      </m:r>
                      <m:sSub>
                        <m:sSubPr>
                          <m:ctrlPr>
                            <w:rPr>
                              <w:rFonts w:ascii="Cambria Math" w:hAnsi="Cambria Math"/>
                              <w:i/>
                              <w:sz w:val="22"/>
                              <w:szCs w:val="22"/>
                            </w:rPr>
                          </m:ctrlPr>
                        </m:sSubPr>
                        <m:e>
                          <m:r>
                            <w:ins w:id="404" w:author="Author" w:date="2025-02-18T10:18:00Z" w16du:dateUtc="2025-02-18T10:18:00Z">
                              <w:rPr>
                                <w:rFonts w:ascii="Cambria Math" w:hAnsi="Cambria Math"/>
                                <w:sz w:val="22"/>
                                <w:szCs w:val="22"/>
                              </w:rPr>
                              <m:t>ITT</m:t>
                            </w:ins>
                          </m:r>
                        </m:e>
                        <m:sub>
                          <m:r>
                            <w:ins w:id="405" w:author="Author" w:date="2025-02-18T10:20:00Z" w16du:dateUtc="2025-02-18T10:20:00Z">
                              <w:rPr>
                                <w:rFonts w:ascii="Cambria Math" w:hAnsi="Cambria Math"/>
                                <w:sz w:val="22"/>
                                <w:szCs w:val="22"/>
                              </w:rPr>
                              <m:t>GminYRS</m:t>
                            </w:ins>
                          </m:r>
                        </m:sub>
                      </m:sSub>
                    </m:den>
                  </m:f>
                </m:e>
              </m:d>
              <m:r>
                <w:ins w:id="406" w:author="Author" w:date="2025-02-18T10:19:00Z" w16du:dateUtc="2025-02-18T10:19:00Z">
                  <w:rPr>
                    <w:rFonts w:ascii="Cambria Math" w:hAnsi="Cambria Math"/>
                    <w:sz w:val="22"/>
                    <w:szCs w:val="22"/>
                  </w:rPr>
                  <m:t>×</m:t>
                </w:ins>
              </m:r>
              <m:sSub>
                <m:sSubPr>
                  <m:ctrlPr>
                    <w:ins w:id="407" w:author="Author" w:date="2025-02-18T10:19:00Z" w16du:dateUtc="2025-02-18T10:19:00Z">
                      <w:rPr>
                        <w:rFonts w:ascii="Cambria Math" w:hAnsi="Cambria Math"/>
                        <w:i/>
                        <w:sz w:val="22"/>
                        <w:szCs w:val="22"/>
                      </w:rPr>
                    </w:ins>
                  </m:ctrlPr>
                </m:sSubPr>
                <m:e>
                  <m:r>
                    <w:ins w:id="408" w:author="Author" w:date="2025-02-18T10:19:00Z" w16du:dateUtc="2025-02-18T10:19:00Z">
                      <w:rPr>
                        <w:rFonts w:ascii="Cambria Math" w:hAnsi="Cambria Math"/>
                        <w:sz w:val="22"/>
                        <w:szCs w:val="22"/>
                      </w:rPr>
                      <m:t>ITT</m:t>
                    </w:ins>
                  </m:r>
                </m:e>
                <m:sub>
                  <m:r>
                    <w:ins w:id="409" w:author="Author" w:date="2025-02-18T10:19:00Z" w16du:dateUtc="2025-02-18T10:19:00Z">
                      <w:rPr>
                        <w:rFonts w:ascii="Cambria Math" w:hAnsi="Cambria Math"/>
                        <w:sz w:val="22"/>
                        <w:szCs w:val="22"/>
                      </w:rPr>
                      <m:t>GiYRS</m:t>
                    </w:ins>
                  </m:r>
                </m:sub>
              </m:sSub>
            </m:e>
          </m:func>
        </m:oMath>
      </m:oMathPara>
    </w:p>
    <w:p w14:paraId="55E32B3F" w14:textId="53477900" w:rsidR="004649DC" w:rsidRPr="0011089D" w:rsidRDefault="00F40447" w:rsidP="004649DC">
      <w:pPr>
        <w:ind w:left="720" w:firstLine="720"/>
        <w:rPr>
          <w:ins w:id="410" w:author="Author" w:date="2025-02-18T11:20:00Z" w16du:dateUtc="2025-02-18T11:20:00Z"/>
          <w:sz w:val="22"/>
          <w:szCs w:val="22"/>
        </w:rPr>
      </w:pPr>
      <m:oMathPara>
        <m:oMath>
          <m:r>
            <w:ins w:id="411" w:author="Author" w:date="2025-02-18T10:26:00Z" w16du:dateUtc="2025-02-18T10:26:00Z">
              <w:rPr>
                <w:rFonts w:ascii="Cambria Math" w:eastAsiaTheme="minorHAnsi" w:hAnsi="Cambria Math" w:cstheme="minorBidi"/>
                <w:kern w:val="2"/>
                <w:sz w:val="22"/>
                <w:szCs w:val="22"/>
                <w:lang w:eastAsia="en-US"/>
                <w14:ligatures w14:val="standardContextual"/>
              </w:rPr>
              <m:t xml:space="preserve">Step 2: </m:t>
            </w:ins>
          </m:r>
          <m:sSub>
            <m:sSubPr>
              <m:ctrlPr>
                <w:ins w:id="412" w:author="Author" w:date="2025-02-18T10:25:00Z" w16du:dateUtc="2025-02-18T10:25:00Z">
                  <w:rPr>
                    <w:rFonts w:ascii="Cambria Math" w:eastAsiaTheme="minorHAnsi" w:hAnsi="Cambria Math" w:cstheme="minorBidi"/>
                    <w:i/>
                    <w:kern w:val="2"/>
                    <w:sz w:val="22"/>
                    <w:szCs w:val="22"/>
                    <w:lang w:eastAsia="en-US"/>
                    <w14:ligatures w14:val="standardContextual"/>
                  </w:rPr>
                </w:ins>
              </m:ctrlPr>
            </m:sSubPr>
            <m:e>
              <m:r>
                <w:ins w:id="413" w:author="Author" w:date="2025-02-18T10:25:00Z" w16du:dateUtc="2025-02-18T10:25:00Z">
                  <w:rPr>
                    <w:rFonts w:ascii="Cambria Math" w:hAnsi="Cambria Math"/>
                    <w:sz w:val="22"/>
                    <w:szCs w:val="22"/>
                  </w:rPr>
                  <m:t>RTT</m:t>
                </w:ins>
              </m:r>
            </m:e>
            <m:sub>
              <m:r>
                <w:ins w:id="414" w:author="Author" w:date="2025-02-18T10:25:00Z" w16du:dateUtc="2025-02-18T10:25:00Z">
                  <w:rPr>
                    <w:rFonts w:ascii="Cambria Math" w:hAnsi="Cambria Math"/>
                    <w:sz w:val="22"/>
                    <w:szCs w:val="22"/>
                  </w:rPr>
                  <m:t>GiYRS</m:t>
                </w:ins>
              </m:r>
            </m:sub>
          </m:sSub>
          <m:r>
            <w:ins w:id="415" w:author="Author" w:date="2025-02-18T10:25:00Z" w16du:dateUtc="2025-02-18T10:25:00Z">
              <w:rPr>
                <w:rFonts w:ascii="Cambria Math" w:hAnsi="Cambria Math"/>
                <w:sz w:val="22"/>
                <w:szCs w:val="22"/>
              </w:rPr>
              <m:t>=</m:t>
            </w:ins>
          </m:r>
          <m:r>
            <w:ins w:id="416" w:author="Author" w:date="2025-02-18T10:25:00Z" w16du:dateUtc="2025-02-18T10:25:00Z">
              <m:rPr>
                <m:sty m:val="p"/>
              </m:rPr>
              <w:rPr>
                <w:rFonts w:ascii="Cambria Math" w:hAnsi="Cambria Math"/>
                <w:sz w:val="22"/>
                <w:szCs w:val="22"/>
              </w:rPr>
              <m:t>min⁡</m:t>
            </w:ins>
          </m:r>
          <m:r>
            <w:ins w:id="417" w:author="Author" w:date="2025-02-18T10:25:00Z" w16du:dateUtc="2025-02-18T10:25:00Z">
              <w:rPr>
                <w:rFonts w:ascii="Cambria Math" w:hAnsi="Cambria Math"/>
                <w:sz w:val="22"/>
                <w:szCs w:val="22"/>
              </w:rPr>
              <m:t>(0,</m:t>
            </w:ins>
          </m:r>
          <m:sSub>
            <m:sSubPr>
              <m:ctrlPr>
                <w:ins w:id="418" w:author="Author" w:date="2025-02-18T10:25:00Z" w16du:dateUtc="2025-02-18T10:25:00Z">
                  <w:rPr>
                    <w:rFonts w:ascii="Cambria Math" w:eastAsiaTheme="minorHAnsi" w:hAnsi="Cambria Math" w:cstheme="minorBidi"/>
                    <w:i/>
                    <w:kern w:val="2"/>
                    <w:sz w:val="22"/>
                    <w:szCs w:val="22"/>
                    <w:lang w:eastAsia="en-US"/>
                    <w14:ligatures w14:val="standardContextual"/>
                  </w:rPr>
                </w:ins>
              </m:ctrlPr>
            </m:sSubPr>
            <m:e>
              <m:r>
                <w:ins w:id="419" w:author="Author" w:date="2025-02-18T10:25:00Z" w16du:dateUtc="2025-02-18T10:25:00Z">
                  <w:rPr>
                    <w:rFonts w:ascii="Cambria Math" w:hAnsi="Cambria Math"/>
                    <w:sz w:val="22"/>
                    <w:szCs w:val="22"/>
                  </w:rPr>
                  <m:t>STT</m:t>
                </w:ins>
              </m:r>
            </m:e>
            <m:sub>
              <m:r>
                <w:ins w:id="420" w:author="Author" w:date="2025-02-18T10:25:00Z" w16du:dateUtc="2025-02-18T10:25:00Z">
                  <w:rPr>
                    <w:rFonts w:ascii="Cambria Math" w:hAnsi="Cambria Math"/>
                    <w:sz w:val="22"/>
                    <w:szCs w:val="22"/>
                  </w:rPr>
                  <m:t>GiYRS</m:t>
                </w:ins>
              </m:r>
            </m:sub>
          </m:sSub>
          <m:r>
            <w:ins w:id="421" w:author="Author" w:date="2025-02-18T10:25:00Z" w16du:dateUtc="2025-02-18T10:25:00Z">
              <w:rPr>
                <w:rFonts w:ascii="Cambria Math" w:hAnsi="Cambria Math"/>
                <w:sz w:val="22"/>
                <w:szCs w:val="22"/>
              </w:rPr>
              <m:t>+</m:t>
            </w:ins>
          </m:r>
          <m:d>
            <m:dPr>
              <m:ctrlPr>
                <w:ins w:id="422" w:author="Author" w:date="2025-02-18T10:25:00Z" w16du:dateUtc="2025-02-18T10:25:00Z">
                  <w:rPr>
                    <w:rFonts w:ascii="Cambria Math" w:hAnsi="Cambria Math"/>
                    <w:i/>
                    <w:sz w:val="22"/>
                    <w:szCs w:val="22"/>
                  </w:rPr>
                </w:ins>
              </m:ctrlPr>
            </m:dPr>
            <m:e>
              <m:sSub>
                <m:sSubPr>
                  <m:ctrlPr>
                    <w:ins w:id="423" w:author="Author" w:date="2025-02-18T10:25:00Z" w16du:dateUtc="2025-02-18T10:25:00Z">
                      <w:rPr>
                        <w:rFonts w:ascii="Cambria Math" w:eastAsiaTheme="minorHAnsi" w:hAnsi="Cambria Math" w:cstheme="minorBidi"/>
                        <w:i/>
                        <w:kern w:val="2"/>
                        <w:sz w:val="22"/>
                        <w:szCs w:val="22"/>
                        <w:lang w:eastAsia="en-US"/>
                        <w14:ligatures w14:val="standardContextual"/>
                      </w:rPr>
                    </w:ins>
                  </m:ctrlPr>
                </m:sSubPr>
                <m:e>
                  <m:r>
                    <w:ins w:id="424" w:author="Author" w:date="2025-02-18T10:25:00Z" w16du:dateUtc="2025-02-18T10:25:00Z">
                      <w:rPr>
                        <w:rFonts w:ascii="Cambria Math" w:hAnsi="Cambria Math"/>
                        <w:sz w:val="22"/>
                        <w:szCs w:val="22"/>
                      </w:rPr>
                      <m:t>TC</m:t>
                    </w:ins>
                  </m:r>
                </m:e>
                <m:sub>
                  <m:r>
                    <w:ins w:id="425" w:author="Author" w:date="2025-02-18T10:25:00Z" w16du:dateUtc="2025-02-18T10:25:00Z">
                      <w:rPr>
                        <w:rFonts w:ascii="Cambria Math" w:hAnsi="Cambria Math"/>
                        <w:sz w:val="22"/>
                        <w:szCs w:val="22"/>
                      </w:rPr>
                      <m:t>YRS</m:t>
                    </w:ins>
                  </m:r>
                </m:sub>
              </m:sSub>
              <m:r>
                <w:ins w:id="426" w:author="Author" w:date="2025-02-18T10:25:00Z" w16du:dateUtc="2025-02-18T10:25:00Z">
                  <w:rPr>
                    <w:rFonts w:ascii="Cambria Math" w:hAnsi="Cambria Math"/>
                    <w:sz w:val="22"/>
                    <w:szCs w:val="22"/>
                  </w:rPr>
                  <m:t>-</m:t>
                </w:ins>
              </m:r>
              <m:sSub>
                <m:sSubPr>
                  <m:ctrlPr>
                    <w:ins w:id="427" w:author="Author" w:date="2025-02-18T10:25:00Z" w16du:dateUtc="2025-02-18T10:25:00Z">
                      <w:rPr>
                        <w:rFonts w:ascii="Cambria Math" w:eastAsiaTheme="minorHAnsi" w:hAnsi="Cambria Math" w:cstheme="minorBidi"/>
                        <w:i/>
                        <w:kern w:val="2"/>
                        <w:sz w:val="22"/>
                        <w:szCs w:val="22"/>
                        <w:lang w:eastAsia="en-US"/>
                        <w14:ligatures w14:val="standardContextual"/>
                      </w:rPr>
                    </w:ins>
                  </m:ctrlPr>
                </m:sSubPr>
                <m:e>
                  <m:r>
                    <w:ins w:id="428" w:author="Author" w:date="2025-02-18T10:25:00Z" w16du:dateUtc="2025-02-18T10:25:00Z">
                      <w:rPr>
                        <w:rFonts w:ascii="Cambria Math" w:hAnsi="Cambria Math"/>
                        <w:sz w:val="22"/>
                        <w:szCs w:val="22"/>
                      </w:rPr>
                      <m:t>STT</m:t>
                    </w:ins>
                  </m:r>
                </m:e>
                <m:sub>
                  <m:r>
                    <w:ins w:id="429" w:author="Author" w:date="2025-02-18T10:25:00Z" w16du:dateUtc="2025-02-18T10:25:00Z">
                      <w:rPr>
                        <w:rFonts w:ascii="Cambria Math" w:hAnsi="Cambria Math"/>
                        <w:sz w:val="22"/>
                        <w:szCs w:val="22"/>
                      </w:rPr>
                      <m:t>GmaxYRS</m:t>
                    </w:ins>
                  </m:r>
                </m:sub>
              </m:sSub>
            </m:e>
          </m:d>
          <m:r>
            <w:ins w:id="430" w:author="Author" w:date="2025-02-18T10:25:00Z" w16du:dateUtc="2025-02-18T10:25:00Z">
              <w:rPr>
                <w:rFonts w:ascii="Cambria Math" w:hAnsi="Cambria Math"/>
                <w:sz w:val="22"/>
                <w:szCs w:val="22"/>
              </w:rPr>
              <m:t>)</m:t>
            </w:ins>
          </m:r>
        </m:oMath>
      </m:oMathPara>
    </w:p>
    <w:p w14:paraId="1153D682" w14:textId="73448D6A" w:rsidR="00964FEA" w:rsidRPr="00480EBD" w:rsidRDefault="00125989" w:rsidP="00480EBD">
      <w:pPr>
        <w:ind w:firstLine="720"/>
        <w:rPr>
          <w:ins w:id="431" w:author="Author" w:date="2025-03-05T15:57:00Z" w16du:dateUtc="2025-03-05T15:57:00Z"/>
          <w:rFonts w:ascii="Arial" w:hAnsi="Arial" w:cs="Arial"/>
          <w:sz w:val="22"/>
          <w:szCs w:val="22"/>
        </w:rPr>
      </w:pPr>
      <w:proofErr w:type="gramStart"/>
      <w:ins w:id="432" w:author="Author" w:date="2025-03-05T15:57:00Z" w16du:dateUtc="2025-03-05T15:57:00Z">
        <w:r w:rsidRPr="00480EBD">
          <w:rPr>
            <w:rFonts w:ascii="Arial" w:hAnsi="Arial" w:cs="Arial"/>
            <w:sz w:val="22"/>
            <w:szCs w:val="22"/>
          </w:rPr>
          <w:t>Where</w:t>
        </w:r>
        <w:proofErr w:type="gramEnd"/>
      </w:ins>
    </w:p>
    <w:p w14:paraId="345800AF" w14:textId="4CC8226E" w:rsidR="00A5497E" w:rsidRPr="00985915" w:rsidRDefault="00A5497E" w:rsidP="00A5497E">
      <w:pPr>
        <w:ind w:left="720"/>
        <w:rPr>
          <w:ins w:id="433" w:author="Author" w:date="2025-03-05T16:07:00Z" w16du:dateUtc="2025-03-05T16:07:00Z"/>
          <w:rFonts w:ascii="Arial" w:hAnsi="Arial" w:cs="Arial"/>
          <w:sz w:val="22"/>
          <w:szCs w:val="22"/>
          <w:lang w:eastAsia="en-US"/>
        </w:rPr>
      </w:pPr>
      <w:proofErr w:type="spellStart"/>
      <w:ins w:id="434" w:author="Author" w:date="2025-03-05T16:07:00Z" w16du:dateUtc="2025-03-05T16:07:00Z">
        <w:r w:rsidRPr="00985915">
          <w:rPr>
            <w:rFonts w:ascii="Arial" w:hAnsi="Arial" w:cs="Arial"/>
            <w:sz w:val="22"/>
            <w:szCs w:val="22"/>
            <w:lang w:eastAsia="en-US"/>
          </w:rPr>
          <w:t>STT</w:t>
        </w:r>
        <w:r w:rsidRPr="00CA3E1F">
          <w:rPr>
            <w:rFonts w:ascii="Arial" w:hAnsi="Arial" w:cs="Arial"/>
            <w:sz w:val="22"/>
            <w:szCs w:val="22"/>
            <w:vertAlign w:val="subscript"/>
            <w:lang w:eastAsia="en-US"/>
          </w:rPr>
          <w:t>GiYRS</w:t>
        </w:r>
        <w:proofErr w:type="spellEnd"/>
        <w:r w:rsidRPr="00985915">
          <w:rPr>
            <w:rFonts w:ascii="Arial" w:hAnsi="Arial" w:cs="Arial"/>
            <w:sz w:val="22"/>
            <w:szCs w:val="22"/>
            <w:lang w:eastAsia="en-US"/>
          </w:rPr>
          <w:t xml:space="preserve"> = </w:t>
        </w:r>
        <w:proofErr w:type="gramStart"/>
        <w:r w:rsidRPr="00985915">
          <w:rPr>
            <w:rFonts w:ascii="Arial" w:hAnsi="Arial" w:cs="Arial"/>
            <w:sz w:val="22"/>
            <w:szCs w:val="22"/>
            <w:lang w:eastAsia="en-US"/>
          </w:rPr>
          <w:t>Year Round</w:t>
        </w:r>
        <w:proofErr w:type="gramEnd"/>
        <w:r w:rsidRPr="00985915">
          <w:rPr>
            <w:rFonts w:ascii="Arial" w:hAnsi="Arial" w:cs="Arial"/>
            <w:sz w:val="22"/>
            <w:szCs w:val="22"/>
            <w:lang w:eastAsia="en-US"/>
          </w:rPr>
          <w:t xml:space="preserve"> Shared Scaled Transport Tariff (£/MW) for each generation zone</w:t>
        </w:r>
      </w:ins>
    </w:p>
    <w:p w14:paraId="2F1F0554" w14:textId="77777777" w:rsidR="00A5497E" w:rsidRPr="00985915" w:rsidRDefault="00A5497E" w:rsidP="00A5497E">
      <w:pPr>
        <w:ind w:firstLine="720"/>
        <w:rPr>
          <w:ins w:id="435" w:author="Author" w:date="2025-03-05T16:07:00Z" w16du:dateUtc="2025-03-05T16:07:00Z"/>
          <w:rFonts w:ascii="Arial" w:hAnsi="Arial" w:cs="Arial"/>
          <w:sz w:val="22"/>
          <w:szCs w:val="22"/>
          <w:lang w:eastAsia="en-US"/>
        </w:rPr>
      </w:pPr>
      <w:ins w:id="436" w:author="Author" w:date="2025-03-05T16:07:00Z" w16du:dateUtc="2025-03-05T16:07:00Z">
        <w:r w:rsidRPr="00985915">
          <w:rPr>
            <w:rFonts w:ascii="Arial" w:hAnsi="Arial" w:cs="Arial"/>
            <w:sz w:val="22"/>
            <w:szCs w:val="22"/>
            <w:lang w:eastAsia="en-US"/>
          </w:rPr>
          <w:t>MTR</w:t>
        </w:r>
        <w:r w:rsidRPr="00CA3E1F">
          <w:rPr>
            <w:rFonts w:ascii="Arial" w:hAnsi="Arial" w:cs="Arial"/>
            <w:sz w:val="22"/>
            <w:szCs w:val="22"/>
            <w:vertAlign w:val="subscript"/>
            <w:lang w:eastAsia="en-US"/>
          </w:rPr>
          <w:t>YRS</w:t>
        </w:r>
        <w:r w:rsidRPr="00985915">
          <w:rPr>
            <w:rFonts w:ascii="Arial" w:hAnsi="Arial" w:cs="Arial"/>
            <w:sz w:val="22"/>
            <w:szCs w:val="22"/>
            <w:lang w:eastAsia="en-US"/>
          </w:rPr>
          <w:t xml:space="preserve"> = </w:t>
        </w:r>
        <w:proofErr w:type="gramStart"/>
        <w:r w:rsidRPr="00985915">
          <w:rPr>
            <w:rFonts w:ascii="Arial" w:hAnsi="Arial" w:cs="Arial"/>
            <w:sz w:val="22"/>
            <w:szCs w:val="22"/>
            <w:lang w:eastAsia="en-US"/>
          </w:rPr>
          <w:t>Year Round</w:t>
        </w:r>
        <w:proofErr w:type="gramEnd"/>
        <w:r w:rsidRPr="00985915">
          <w:rPr>
            <w:rFonts w:ascii="Arial" w:hAnsi="Arial" w:cs="Arial"/>
            <w:sz w:val="22"/>
            <w:szCs w:val="22"/>
            <w:lang w:eastAsia="en-US"/>
          </w:rPr>
          <w:t xml:space="preserve"> Shared Maximum Tariff Range as per 14.15.142</w:t>
        </w:r>
      </w:ins>
    </w:p>
    <w:p w14:paraId="541C337E" w14:textId="77777777" w:rsidR="00A5497E" w:rsidRPr="00985915" w:rsidRDefault="00A5497E" w:rsidP="00A5497E">
      <w:pPr>
        <w:ind w:left="720"/>
        <w:rPr>
          <w:ins w:id="437" w:author="Author" w:date="2025-03-05T16:07:00Z" w16du:dateUtc="2025-03-05T16:07:00Z"/>
          <w:rFonts w:ascii="Arial" w:hAnsi="Arial" w:cs="Arial"/>
          <w:sz w:val="22"/>
          <w:szCs w:val="22"/>
          <w:lang w:eastAsia="en-US"/>
        </w:rPr>
      </w:pPr>
      <w:proofErr w:type="spellStart"/>
      <w:ins w:id="438" w:author="Author" w:date="2025-03-05T16:07:00Z" w16du:dateUtc="2025-03-05T16:07:00Z">
        <w:r w:rsidRPr="00985915">
          <w:rPr>
            <w:rFonts w:ascii="Arial" w:hAnsi="Arial" w:cs="Arial"/>
            <w:sz w:val="22"/>
            <w:szCs w:val="22"/>
            <w:lang w:eastAsia="en-US"/>
          </w:rPr>
          <w:t>ITT</w:t>
        </w:r>
        <w:r w:rsidRPr="00CA3E1F">
          <w:rPr>
            <w:rFonts w:ascii="Arial" w:hAnsi="Arial" w:cs="Arial"/>
            <w:sz w:val="22"/>
            <w:szCs w:val="22"/>
            <w:vertAlign w:val="subscript"/>
            <w:lang w:eastAsia="en-US"/>
          </w:rPr>
          <w:t>GmaxYRS</w:t>
        </w:r>
        <w:proofErr w:type="spellEnd"/>
        <w:r w:rsidRPr="00985915">
          <w:rPr>
            <w:rFonts w:ascii="Arial" w:hAnsi="Arial" w:cs="Arial"/>
            <w:sz w:val="22"/>
            <w:szCs w:val="22"/>
            <w:lang w:eastAsia="en-US"/>
          </w:rPr>
          <w:t xml:space="preserve"> = </w:t>
        </w:r>
        <w:proofErr w:type="gramStart"/>
        <w:r w:rsidRPr="00985915">
          <w:rPr>
            <w:rFonts w:ascii="Arial" w:hAnsi="Arial" w:cs="Arial"/>
            <w:sz w:val="22"/>
            <w:szCs w:val="22"/>
            <w:lang w:eastAsia="en-US"/>
          </w:rPr>
          <w:t>Year Round</w:t>
        </w:r>
        <w:proofErr w:type="gramEnd"/>
        <w:r w:rsidRPr="00985915">
          <w:rPr>
            <w:rFonts w:ascii="Arial" w:hAnsi="Arial" w:cs="Arial"/>
            <w:sz w:val="22"/>
            <w:szCs w:val="22"/>
            <w:lang w:eastAsia="en-US"/>
          </w:rPr>
          <w:t xml:space="preserve"> Shared Initial Transport Tariff for the zone with the highest tariff</w:t>
        </w:r>
      </w:ins>
    </w:p>
    <w:p w14:paraId="58F049A8" w14:textId="77777777" w:rsidR="00A5497E" w:rsidRPr="00985915" w:rsidRDefault="00A5497E" w:rsidP="00A5497E">
      <w:pPr>
        <w:ind w:left="720"/>
        <w:rPr>
          <w:ins w:id="439" w:author="Author" w:date="2025-03-05T16:07:00Z" w16du:dateUtc="2025-03-05T16:07:00Z"/>
          <w:rFonts w:ascii="Arial" w:hAnsi="Arial" w:cs="Arial"/>
          <w:sz w:val="22"/>
          <w:szCs w:val="22"/>
          <w:lang w:eastAsia="en-US"/>
        </w:rPr>
      </w:pPr>
      <w:proofErr w:type="spellStart"/>
      <w:ins w:id="440" w:author="Author" w:date="2025-03-05T16:07:00Z" w16du:dateUtc="2025-03-05T16:07:00Z">
        <w:r w:rsidRPr="00985915">
          <w:rPr>
            <w:rFonts w:ascii="Arial" w:hAnsi="Arial" w:cs="Arial"/>
            <w:sz w:val="22"/>
            <w:szCs w:val="22"/>
            <w:lang w:eastAsia="en-US"/>
          </w:rPr>
          <w:t>ITT</w:t>
        </w:r>
        <w:r w:rsidRPr="00CA3E1F">
          <w:rPr>
            <w:rFonts w:ascii="Arial" w:hAnsi="Arial" w:cs="Arial"/>
            <w:sz w:val="22"/>
            <w:szCs w:val="22"/>
            <w:vertAlign w:val="subscript"/>
            <w:lang w:eastAsia="en-US"/>
          </w:rPr>
          <w:t>GminYRS</w:t>
        </w:r>
        <w:proofErr w:type="spellEnd"/>
        <w:r w:rsidRPr="00985915">
          <w:rPr>
            <w:rFonts w:ascii="Arial" w:hAnsi="Arial" w:cs="Arial"/>
            <w:sz w:val="22"/>
            <w:szCs w:val="22"/>
            <w:lang w:eastAsia="en-US"/>
          </w:rPr>
          <w:t xml:space="preserve"> = </w:t>
        </w:r>
        <w:proofErr w:type="gramStart"/>
        <w:r w:rsidRPr="00985915">
          <w:rPr>
            <w:rFonts w:ascii="Arial" w:hAnsi="Arial" w:cs="Arial"/>
            <w:sz w:val="22"/>
            <w:szCs w:val="22"/>
            <w:lang w:eastAsia="en-US"/>
          </w:rPr>
          <w:t>Year Round</w:t>
        </w:r>
        <w:proofErr w:type="gramEnd"/>
        <w:r w:rsidRPr="00985915">
          <w:rPr>
            <w:rFonts w:ascii="Arial" w:hAnsi="Arial" w:cs="Arial"/>
            <w:sz w:val="22"/>
            <w:szCs w:val="22"/>
            <w:lang w:eastAsia="en-US"/>
          </w:rPr>
          <w:t xml:space="preserve"> Shared Initial Transport Tariff for the zone with the lowest tariff</w:t>
        </w:r>
      </w:ins>
    </w:p>
    <w:p w14:paraId="1546868E" w14:textId="77777777" w:rsidR="00A5497E" w:rsidRPr="00985915" w:rsidRDefault="00A5497E" w:rsidP="00A5497E">
      <w:pPr>
        <w:ind w:left="720"/>
        <w:rPr>
          <w:ins w:id="441" w:author="Author" w:date="2025-03-05T16:07:00Z" w16du:dateUtc="2025-03-05T16:07:00Z"/>
          <w:rFonts w:ascii="Arial" w:hAnsi="Arial" w:cs="Arial"/>
          <w:sz w:val="22"/>
          <w:szCs w:val="22"/>
          <w:lang w:eastAsia="en-US"/>
        </w:rPr>
      </w:pPr>
      <w:proofErr w:type="spellStart"/>
      <w:ins w:id="442" w:author="Author" w:date="2025-03-05T16:07:00Z" w16du:dateUtc="2025-03-05T16:07:00Z">
        <w:r w:rsidRPr="00985915">
          <w:rPr>
            <w:rFonts w:ascii="Arial" w:hAnsi="Arial" w:cs="Arial"/>
            <w:sz w:val="22"/>
            <w:szCs w:val="22"/>
            <w:lang w:eastAsia="en-US"/>
          </w:rPr>
          <w:t>RTT</w:t>
        </w:r>
        <w:r w:rsidRPr="00CA3E1F">
          <w:rPr>
            <w:rFonts w:ascii="Arial" w:hAnsi="Arial" w:cs="Arial"/>
            <w:sz w:val="22"/>
            <w:szCs w:val="22"/>
            <w:vertAlign w:val="subscript"/>
            <w:lang w:eastAsia="en-US"/>
          </w:rPr>
          <w:t>GiYRS</w:t>
        </w:r>
        <w:proofErr w:type="spellEnd"/>
        <w:r w:rsidRPr="00985915">
          <w:rPr>
            <w:rFonts w:ascii="Arial" w:hAnsi="Arial" w:cs="Arial"/>
            <w:sz w:val="22"/>
            <w:szCs w:val="22"/>
            <w:lang w:eastAsia="en-US"/>
          </w:rPr>
          <w:t xml:space="preserve"> = </w:t>
        </w:r>
        <w:proofErr w:type="gramStart"/>
        <w:r w:rsidRPr="00985915">
          <w:rPr>
            <w:rFonts w:ascii="Arial" w:hAnsi="Arial" w:cs="Arial"/>
            <w:sz w:val="22"/>
            <w:szCs w:val="22"/>
            <w:lang w:eastAsia="en-US"/>
          </w:rPr>
          <w:t>Year round</w:t>
        </w:r>
        <w:proofErr w:type="gramEnd"/>
        <w:r w:rsidRPr="00985915">
          <w:rPr>
            <w:rFonts w:ascii="Arial" w:hAnsi="Arial" w:cs="Arial"/>
            <w:sz w:val="22"/>
            <w:szCs w:val="22"/>
            <w:lang w:eastAsia="en-US"/>
          </w:rPr>
          <w:t xml:space="preserve"> Shared Restricted Transport Tariff (£/MW) for each generation zone</w:t>
        </w:r>
      </w:ins>
    </w:p>
    <w:p w14:paraId="4DA4A4DD" w14:textId="77777777" w:rsidR="00A5497E" w:rsidRPr="00985915" w:rsidRDefault="00A5497E" w:rsidP="00A5497E">
      <w:pPr>
        <w:ind w:firstLine="720"/>
        <w:rPr>
          <w:ins w:id="443" w:author="Author" w:date="2025-03-05T16:07:00Z" w16du:dateUtc="2025-03-05T16:07:00Z"/>
          <w:rFonts w:ascii="Arial" w:hAnsi="Arial" w:cs="Arial"/>
          <w:sz w:val="22"/>
          <w:szCs w:val="22"/>
          <w:lang w:eastAsia="en-US"/>
        </w:rPr>
      </w:pPr>
      <w:ins w:id="444" w:author="Author" w:date="2025-03-05T16:07:00Z" w16du:dateUtc="2025-03-05T16:07:00Z">
        <w:r w:rsidRPr="00985915">
          <w:rPr>
            <w:rFonts w:ascii="Arial" w:hAnsi="Arial" w:cs="Arial"/>
            <w:sz w:val="22"/>
            <w:szCs w:val="22"/>
            <w:lang w:eastAsia="en-US"/>
          </w:rPr>
          <w:t>TC</w:t>
        </w:r>
        <w:r w:rsidRPr="00CA3E1F">
          <w:rPr>
            <w:rFonts w:ascii="Arial" w:hAnsi="Arial" w:cs="Arial"/>
            <w:sz w:val="22"/>
            <w:szCs w:val="22"/>
            <w:vertAlign w:val="subscript"/>
            <w:lang w:eastAsia="en-US"/>
          </w:rPr>
          <w:t>YRS</w:t>
        </w:r>
        <w:r w:rsidRPr="00985915">
          <w:rPr>
            <w:rFonts w:ascii="Arial" w:hAnsi="Arial" w:cs="Arial"/>
            <w:sz w:val="22"/>
            <w:szCs w:val="22"/>
            <w:lang w:eastAsia="en-US"/>
          </w:rPr>
          <w:t xml:space="preserve"> = </w:t>
        </w:r>
        <w:proofErr w:type="gramStart"/>
        <w:r w:rsidRPr="00985915">
          <w:rPr>
            <w:rFonts w:ascii="Arial" w:hAnsi="Arial" w:cs="Arial"/>
            <w:sz w:val="22"/>
            <w:szCs w:val="22"/>
            <w:lang w:eastAsia="en-US"/>
          </w:rPr>
          <w:t>Year Round</w:t>
        </w:r>
        <w:proofErr w:type="gramEnd"/>
        <w:r w:rsidRPr="00985915">
          <w:rPr>
            <w:rFonts w:ascii="Arial" w:hAnsi="Arial" w:cs="Arial"/>
            <w:sz w:val="22"/>
            <w:szCs w:val="22"/>
            <w:lang w:eastAsia="en-US"/>
          </w:rPr>
          <w:t xml:space="preserve"> Shared Tariff Cap, as per 14.15.142</w:t>
        </w:r>
      </w:ins>
    </w:p>
    <w:p w14:paraId="2E4A76A4" w14:textId="19058FDD" w:rsidR="00125989" w:rsidRPr="00CA3E1F" w:rsidRDefault="00A5497E" w:rsidP="00A5497E">
      <w:pPr>
        <w:ind w:left="720"/>
        <w:rPr>
          <w:rFonts w:ascii="Arial" w:hAnsi="Arial" w:cs="Arial"/>
          <w:sz w:val="22"/>
          <w:szCs w:val="22"/>
          <w:lang w:eastAsia="en-US"/>
        </w:rPr>
      </w:pPr>
      <w:proofErr w:type="spellStart"/>
      <w:ins w:id="445" w:author="Author" w:date="2025-03-05T16:07:00Z" w16du:dateUtc="2025-03-05T16:07:00Z">
        <w:r w:rsidRPr="00985915">
          <w:rPr>
            <w:rFonts w:ascii="Arial" w:hAnsi="Arial" w:cs="Arial"/>
            <w:sz w:val="22"/>
            <w:szCs w:val="22"/>
            <w:lang w:eastAsia="en-US"/>
          </w:rPr>
          <w:t>STT</w:t>
        </w:r>
        <w:r w:rsidRPr="00CA3E1F">
          <w:rPr>
            <w:rFonts w:ascii="Arial" w:hAnsi="Arial" w:cs="Arial"/>
            <w:sz w:val="22"/>
            <w:szCs w:val="22"/>
            <w:vertAlign w:val="subscript"/>
            <w:lang w:eastAsia="en-US"/>
          </w:rPr>
          <w:t>GmaxYRS</w:t>
        </w:r>
        <w:proofErr w:type="spellEnd"/>
        <w:r w:rsidRPr="00985915">
          <w:rPr>
            <w:rFonts w:ascii="Arial" w:hAnsi="Arial" w:cs="Arial"/>
            <w:sz w:val="22"/>
            <w:szCs w:val="22"/>
            <w:lang w:eastAsia="en-US"/>
          </w:rPr>
          <w:t xml:space="preserve"> = Year Round Shared Scaled Transport Tariff (£/MW) for the generation zone with the highest tariff</w:t>
        </w:r>
      </w:ins>
    </w:p>
    <w:p w14:paraId="19988190" w14:textId="77777777" w:rsidR="00125989" w:rsidRPr="004A730F" w:rsidRDefault="00125989" w:rsidP="004649DC">
      <w:pPr>
        <w:ind w:left="720" w:firstLine="720"/>
        <w:rPr>
          <w:ins w:id="446" w:author="Author" w:date="2025-02-18T11:20:00Z" w16du:dateUtc="2025-02-18T11:20:00Z"/>
        </w:rPr>
      </w:pPr>
    </w:p>
    <w:p w14:paraId="5224D257" w14:textId="77777777" w:rsidR="00964FEA" w:rsidRPr="0011089D" w:rsidRDefault="00964FEA" w:rsidP="00964FEA">
      <w:pPr>
        <w:ind w:left="720" w:firstLine="720"/>
        <w:rPr>
          <w:ins w:id="447" w:author="Author" w:date="2025-02-18T11:20:00Z" w16du:dateUtc="2025-02-18T11:20:00Z"/>
          <w:sz w:val="22"/>
          <w:szCs w:val="22"/>
        </w:rPr>
      </w:pPr>
      <m:oMathPara>
        <m:oMath>
          <m:r>
            <w:ins w:id="448" w:author="Author" w:date="2025-02-18T11:20:00Z" w16du:dateUtc="2025-02-18T11:20:00Z">
              <w:rPr>
                <w:rFonts w:ascii="Cambria Math" w:hAnsi="Cambria Math"/>
                <w:sz w:val="22"/>
                <w:szCs w:val="22"/>
              </w:rPr>
              <m:t xml:space="preserve">Step 1: </m:t>
            </w:ins>
          </m:r>
          <m:sSub>
            <m:sSubPr>
              <m:ctrlPr>
                <w:ins w:id="449" w:author="Author" w:date="2025-02-18T11:20:00Z" w16du:dateUtc="2025-02-18T11:20:00Z">
                  <w:rPr>
                    <w:rFonts w:ascii="Cambria Math" w:hAnsi="Cambria Math"/>
                    <w:i/>
                    <w:sz w:val="22"/>
                    <w:szCs w:val="22"/>
                  </w:rPr>
                </w:ins>
              </m:ctrlPr>
            </m:sSubPr>
            <m:e>
              <m:r>
                <w:ins w:id="450" w:author="Author" w:date="2025-02-18T11:20:00Z" w16du:dateUtc="2025-02-18T11:20:00Z">
                  <w:rPr>
                    <w:rFonts w:ascii="Cambria Math" w:hAnsi="Cambria Math"/>
                    <w:sz w:val="22"/>
                    <w:szCs w:val="22"/>
                  </w:rPr>
                  <m:t>STT</m:t>
                </w:ins>
              </m:r>
            </m:e>
            <m:sub>
              <m:r>
                <w:ins w:id="451" w:author="Author" w:date="2025-02-18T11:20:00Z" w16du:dateUtc="2025-02-18T11:20:00Z">
                  <w:rPr>
                    <w:rFonts w:ascii="Cambria Math" w:hAnsi="Cambria Math"/>
                    <w:sz w:val="22"/>
                    <w:szCs w:val="22"/>
                  </w:rPr>
                  <m:t>GiYRNS</m:t>
                </w:ins>
              </m:r>
            </m:sub>
          </m:sSub>
          <m:r>
            <w:ins w:id="452" w:author="Author" w:date="2025-02-18T11:20:00Z" w16du:dateUtc="2025-02-18T11:20:00Z">
              <w:rPr>
                <w:rFonts w:ascii="Cambria Math" w:hAnsi="Cambria Math"/>
                <w:sz w:val="22"/>
                <w:szCs w:val="22"/>
              </w:rPr>
              <m:t>=</m:t>
            </w:ins>
          </m:r>
          <m:func>
            <m:funcPr>
              <m:ctrlPr>
                <w:ins w:id="453" w:author="Author" w:date="2025-02-18T11:20:00Z" w16du:dateUtc="2025-02-18T11:20:00Z">
                  <w:rPr>
                    <w:rFonts w:ascii="Cambria Math" w:hAnsi="Cambria Math"/>
                    <w:i/>
                    <w:sz w:val="22"/>
                    <w:szCs w:val="22"/>
                  </w:rPr>
                </w:ins>
              </m:ctrlPr>
            </m:funcPr>
            <m:fName>
              <m:r>
                <w:ins w:id="454" w:author="Author" w:date="2025-02-18T11:20:00Z" w16du:dateUtc="2025-02-18T11:20:00Z">
                  <m:rPr>
                    <m:sty m:val="p"/>
                  </m:rPr>
                  <w:rPr>
                    <w:rFonts w:ascii="Cambria Math" w:hAnsi="Cambria Math"/>
                    <w:sz w:val="22"/>
                    <w:szCs w:val="22"/>
                  </w:rPr>
                  <m:t>max</m:t>
                </w:ins>
              </m:r>
            </m:fName>
            <m:e>
              <m:d>
                <m:dPr>
                  <m:ctrlPr>
                    <w:ins w:id="455" w:author="Author" w:date="2025-02-18T11:20:00Z" w16du:dateUtc="2025-02-18T11:20:00Z">
                      <w:rPr>
                        <w:rFonts w:ascii="Cambria Math" w:hAnsi="Cambria Math"/>
                        <w:i/>
                        <w:sz w:val="22"/>
                        <w:szCs w:val="22"/>
                      </w:rPr>
                    </w:ins>
                  </m:ctrlPr>
                </m:dPr>
                <m:e>
                  <m:r>
                    <w:ins w:id="456" w:author="Author" w:date="2025-02-18T11:20:00Z" w16du:dateUtc="2025-02-18T11:20:00Z">
                      <w:rPr>
                        <w:rFonts w:ascii="Cambria Math" w:hAnsi="Cambria Math"/>
                        <w:sz w:val="22"/>
                        <w:szCs w:val="22"/>
                      </w:rPr>
                      <m:t>1,</m:t>
                    </w:ins>
                  </m:r>
                  <m:f>
                    <m:fPr>
                      <m:ctrlPr>
                        <w:ins w:id="457" w:author="Author" w:date="2025-02-18T11:20:00Z" w16du:dateUtc="2025-02-18T11:20:00Z">
                          <w:rPr>
                            <w:rFonts w:ascii="Cambria Math" w:hAnsi="Cambria Math"/>
                            <w:i/>
                            <w:sz w:val="22"/>
                            <w:szCs w:val="22"/>
                          </w:rPr>
                        </w:ins>
                      </m:ctrlPr>
                    </m:fPr>
                    <m:num>
                      <m:sSub>
                        <m:sSubPr>
                          <m:ctrlPr>
                            <w:ins w:id="458" w:author="Author" w:date="2025-02-18T11:20:00Z" w16du:dateUtc="2025-02-18T11:20:00Z">
                              <w:rPr>
                                <w:rFonts w:ascii="Cambria Math" w:hAnsi="Cambria Math"/>
                                <w:i/>
                                <w:sz w:val="22"/>
                                <w:szCs w:val="22"/>
                              </w:rPr>
                            </w:ins>
                          </m:ctrlPr>
                        </m:sSubPr>
                        <m:e>
                          <m:r>
                            <w:ins w:id="459" w:author="Author" w:date="2025-02-18T11:20:00Z" w16du:dateUtc="2025-02-18T11:20:00Z">
                              <w:rPr>
                                <w:rFonts w:ascii="Cambria Math" w:hAnsi="Cambria Math"/>
                                <w:sz w:val="22"/>
                                <w:szCs w:val="22"/>
                              </w:rPr>
                              <m:t>MTR</m:t>
                            </w:ins>
                          </m:r>
                        </m:e>
                        <m:sub>
                          <m:r>
                            <w:ins w:id="460" w:author="Author" w:date="2025-02-18T11:20:00Z" w16du:dateUtc="2025-02-18T11:20:00Z">
                              <w:rPr>
                                <w:rFonts w:ascii="Cambria Math" w:hAnsi="Cambria Math"/>
                                <w:sz w:val="22"/>
                                <w:szCs w:val="22"/>
                              </w:rPr>
                              <m:t>YRNS</m:t>
                            </w:ins>
                          </m:r>
                        </m:sub>
                      </m:sSub>
                    </m:num>
                    <m:den>
                      <m:sSub>
                        <m:sSubPr>
                          <m:ctrlPr>
                            <w:ins w:id="461" w:author="Author" w:date="2025-02-18T11:20:00Z" w16du:dateUtc="2025-02-18T11:20:00Z">
                              <w:rPr>
                                <w:rFonts w:ascii="Cambria Math" w:hAnsi="Cambria Math"/>
                                <w:i/>
                                <w:sz w:val="22"/>
                                <w:szCs w:val="22"/>
                              </w:rPr>
                            </w:ins>
                          </m:ctrlPr>
                        </m:sSubPr>
                        <m:e>
                          <m:r>
                            <w:ins w:id="462" w:author="Author" w:date="2025-02-18T11:20:00Z" w16du:dateUtc="2025-02-18T11:20:00Z">
                              <w:rPr>
                                <w:rFonts w:ascii="Cambria Math" w:hAnsi="Cambria Math"/>
                                <w:sz w:val="22"/>
                                <w:szCs w:val="22"/>
                              </w:rPr>
                              <m:t>ITT</m:t>
                            </w:ins>
                          </m:r>
                        </m:e>
                        <m:sub>
                          <m:r>
                            <w:ins w:id="463" w:author="Author" w:date="2025-02-18T11:20:00Z" w16du:dateUtc="2025-02-18T11:20:00Z">
                              <w:rPr>
                                <w:rFonts w:ascii="Cambria Math" w:hAnsi="Cambria Math"/>
                                <w:sz w:val="22"/>
                                <w:szCs w:val="22"/>
                              </w:rPr>
                              <m:t>GmaxYRNS</m:t>
                            </w:ins>
                          </m:r>
                        </m:sub>
                      </m:sSub>
                      <m:r>
                        <w:ins w:id="464" w:author="Author" w:date="2025-02-18T11:20:00Z" w16du:dateUtc="2025-02-18T11:20:00Z">
                          <w:rPr>
                            <w:rFonts w:ascii="Cambria Math" w:hAnsi="Cambria Math"/>
                            <w:sz w:val="22"/>
                            <w:szCs w:val="22"/>
                          </w:rPr>
                          <m:t>-</m:t>
                        </w:ins>
                      </m:r>
                      <m:sSub>
                        <m:sSubPr>
                          <m:ctrlPr>
                            <w:ins w:id="465" w:author="Author" w:date="2025-02-18T11:20:00Z" w16du:dateUtc="2025-02-18T11:20:00Z">
                              <w:rPr>
                                <w:rFonts w:ascii="Cambria Math" w:hAnsi="Cambria Math"/>
                                <w:i/>
                                <w:sz w:val="22"/>
                                <w:szCs w:val="22"/>
                              </w:rPr>
                            </w:ins>
                          </m:ctrlPr>
                        </m:sSubPr>
                        <m:e>
                          <m:r>
                            <w:ins w:id="466" w:author="Author" w:date="2025-02-18T11:20:00Z" w16du:dateUtc="2025-02-18T11:20:00Z">
                              <w:rPr>
                                <w:rFonts w:ascii="Cambria Math" w:hAnsi="Cambria Math"/>
                                <w:sz w:val="22"/>
                                <w:szCs w:val="22"/>
                              </w:rPr>
                              <m:t>ITT</m:t>
                            </w:ins>
                          </m:r>
                        </m:e>
                        <m:sub>
                          <m:r>
                            <w:ins w:id="467" w:author="Author" w:date="2025-02-18T11:20:00Z" w16du:dateUtc="2025-02-18T11:20:00Z">
                              <w:rPr>
                                <w:rFonts w:ascii="Cambria Math" w:hAnsi="Cambria Math"/>
                                <w:sz w:val="22"/>
                                <w:szCs w:val="22"/>
                              </w:rPr>
                              <m:t>GminYRNS</m:t>
                            </w:ins>
                          </m:r>
                        </m:sub>
                      </m:sSub>
                    </m:den>
                  </m:f>
                </m:e>
              </m:d>
              <m:r>
                <w:ins w:id="468" w:author="Author" w:date="2025-02-18T11:20:00Z" w16du:dateUtc="2025-02-18T11:20:00Z">
                  <w:rPr>
                    <w:rFonts w:ascii="Cambria Math" w:hAnsi="Cambria Math"/>
                    <w:sz w:val="22"/>
                    <w:szCs w:val="22"/>
                  </w:rPr>
                  <m:t>×</m:t>
                </w:ins>
              </m:r>
              <m:sSub>
                <m:sSubPr>
                  <m:ctrlPr>
                    <w:ins w:id="469" w:author="Author" w:date="2025-02-18T11:20:00Z" w16du:dateUtc="2025-02-18T11:20:00Z">
                      <w:rPr>
                        <w:rFonts w:ascii="Cambria Math" w:hAnsi="Cambria Math"/>
                        <w:i/>
                        <w:sz w:val="22"/>
                        <w:szCs w:val="22"/>
                      </w:rPr>
                    </w:ins>
                  </m:ctrlPr>
                </m:sSubPr>
                <m:e>
                  <m:r>
                    <w:ins w:id="470" w:author="Author" w:date="2025-02-18T11:20:00Z" w16du:dateUtc="2025-02-18T11:20:00Z">
                      <w:rPr>
                        <w:rFonts w:ascii="Cambria Math" w:hAnsi="Cambria Math"/>
                        <w:sz w:val="22"/>
                        <w:szCs w:val="22"/>
                      </w:rPr>
                      <m:t>ITT</m:t>
                    </w:ins>
                  </m:r>
                </m:e>
                <m:sub>
                  <m:r>
                    <w:ins w:id="471" w:author="Author" w:date="2025-02-18T11:20:00Z" w16du:dateUtc="2025-02-18T11:20:00Z">
                      <w:rPr>
                        <w:rFonts w:ascii="Cambria Math" w:hAnsi="Cambria Math"/>
                        <w:sz w:val="22"/>
                        <w:szCs w:val="22"/>
                      </w:rPr>
                      <m:t>GiYRNS</m:t>
                    </w:ins>
                  </m:r>
                </m:sub>
              </m:sSub>
            </m:e>
          </m:func>
        </m:oMath>
      </m:oMathPara>
    </w:p>
    <w:p w14:paraId="69A642DF" w14:textId="77777777" w:rsidR="00964FEA" w:rsidRPr="0011089D" w:rsidRDefault="00964FEA" w:rsidP="00964FEA">
      <w:pPr>
        <w:ind w:left="720" w:firstLine="720"/>
        <w:rPr>
          <w:ins w:id="472" w:author="Author" w:date="2025-02-18T11:20:00Z" w16du:dateUtc="2025-02-18T11:20:00Z"/>
          <w:sz w:val="22"/>
          <w:szCs w:val="22"/>
        </w:rPr>
      </w:pPr>
      <m:oMathPara>
        <m:oMath>
          <m:r>
            <w:ins w:id="473" w:author="Author" w:date="2025-02-18T11:20:00Z" w16du:dateUtc="2025-02-18T11:20:00Z">
              <w:rPr>
                <w:rFonts w:ascii="Cambria Math" w:eastAsiaTheme="minorHAnsi" w:hAnsi="Cambria Math" w:cstheme="minorBidi"/>
                <w:kern w:val="2"/>
                <w:sz w:val="22"/>
                <w:szCs w:val="22"/>
                <w:lang w:eastAsia="en-US"/>
                <w14:ligatures w14:val="standardContextual"/>
              </w:rPr>
              <m:t xml:space="preserve">Step 2: </m:t>
            </w:ins>
          </m:r>
          <m:sSub>
            <m:sSubPr>
              <m:ctrlPr>
                <w:ins w:id="474"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475" w:author="Author" w:date="2025-02-18T11:20:00Z" w16du:dateUtc="2025-02-18T11:20:00Z">
                  <w:rPr>
                    <w:rFonts w:ascii="Cambria Math" w:hAnsi="Cambria Math"/>
                    <w:sz w:val="22"/>
                    <w:szCs w:val="22"/>
                  </w:rPr>
                  <m:t>RTT</m:t>
                </w:ins>
              </m:r>
            </m:e>
            <m:sub>
              <m:r>
                <w:ins w:id="476" w:author="Author" w:date="2025-02-18T11:20:00Z" w16du:dateUtc="2025-02-18T11:20:00Z">
                  <w:rPr>
                    <w:rFonts w:ascii="Cambria Math" w:hAnsi="Cambria Math"/>
                    <w:sz w:val="22"/>
                    <w:szCs w:val="22"/>
                  </w:rPr>
                  <m:t>GiYRNS</m:t>
                </w:ins>
              </m:r>
            </m:sub>
          </m:sSub>
          <m:r>
            <w:ins w:id="477" w:author="Author" w:date="2025-02-18T11:20:00Z" w16du:dateUtc="2025-02-18T11:20:00Z">
              <w:rPr>
                <w:rFonts w:ascii="Cambria Math" w:hAnsi="Cambria Math"/>
                <w:sz w:val="22"/>
                <w:szCs w:val="22"/>
              </w:rPr>
              <m:t>=</m:t>
            </w:ins>
          </m:r>
          <m:r>
            <w:ins w:id="478" w:author="Author" w:date="2025-02-18T11:20:00Z" w16du:dateUtc="2025-02-18T11:20:00Z">
              <m:rPr>
                <m:sty m:val="p"/>
              </m:rPr>
              <w:rPr>
                <w:rFonts w:ascii="Cambria Math" w:hAnsi="Cambria Math"/>
                <w:sz w:val="22"/>
                <w:szCs w:val="22"/>
              </w:rPr>
              <m:t>min⁡</m:t>
            </w:ins>
          </m:r>
          <m:r>
            <w:ins w:id="479" w:author="Author" w:date="2025-02-18T11:20:00Z" w16du:dateUtc="2025-02-18T11:20:00Z">
              <w:rPr>
                <w:rFonts w:ascii="Cambria Math" w:hAnsi="Cambria Math"/>
                <w:sz w:val="22"/>
                <w:szCs w:val="22"/>
              </w:rPr>
              <m:t>(0,</m:t>
            </w:ins>
          </m:r>
          <m:sSub>
            <m:sSubPr>
              <m:ctrlPr>
                <w:ins w:id="480"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481" w:author="Author" w:date="2025-02-18T11:20:00Z" w16du:dateUtc="2025-02-18T11:20:00Z">
                  <w:rPr>
                    <w:rFonts w:ascii="Cambria Math" w:hAnsi="Cambria Math"/>
                    <w:sz w:val="22"/>
                    <w:szCs w:val="22"/>
                  </w:rPr>
                  <m:t>STT</m:t>
                </w:ins>
              </m:r>
            </m:e>
            <m:sub>
              <m:r>
                <w:ins w:id="482" w:author="Author" w:date="2025-02-18T11:20:00Z" w16du:dateUtc="2025-02-18T11:20:00Z">
                  <w:rPr>
                    <w:rFonts w:ascii="Cambria Math" w:hAnsi="Cambria Math"/>
                    <w:sz w:val="22"/>
                    <w:szCs w:val="22"/>
                  </w:rPr>
                  <m:t>GiYRNS</m:t>
                </w:ins>
              </m:r>
            </m:sub>
          </m:sSub>
          <m:r>
            <w:ins w:id="483" w:author="Author" w:date="2025-02-18T11:20:00Z" w16du:dateUtc="2025-02-18T11:20:00Z">
              <w:rPr>
                <w:rFonts w:ascii="Cambria Math" w:hAnsi="Cambria Math"/>
                <w:sz w:val="22"/>
                <w:szCs w:val="22"/>
              </w:rPr>
              <m:t>+</m:t>
            </w:ins>
          </m:r>
          <m:d>
            <m:dPr>
              <m:ctrlPr>
                <w:ins w:id="484" w:author="Author" w:date="2025-02-18T11:20:00Z" w16du:dateUtc="2025-02-18T11:20:00Z">
                  <w:rPr>
                    <w:rFonts w:ascii="Cambria Math" w:hAnsi="Cambria Math"/>
                    <w:i/>
                    <w:sz w:val="22"/>
                    <w:szCs w:val="22"/>
                  </w:rPr>
                </w:ins>
              </m:ctrlPr>
            </m:dPr>
            <m:e>
              <m:sSub>
                <m:sSubPr>
                  <m:ctrlPr>
                    <w:ins w:id="485"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486" w:author="Author" w:date="2025-02-18T11:20:00Z" w16du:dateUtc="2025-02-18T11:20:00Z">
                      <w:rPr>
                        <w:rFonts w:ascii="Cambria Math" w:hAnsi="Cambria Math"/>
                        <w:sz w:val="22"/>
                        <w:szCs w:val="22"/>
                      </w:rPr>
                      <m:t>TC</m:t>
                    </w:ins>
                  </m:r>
                </m:e>
                <m:sub>
                  <m:r>
                    <w:ins w:id="487" w:author="Author" w:date="2025-02-18T11:20:00Z" w16du:dateUtc="2025-02-18T11:20:00Z">
                      <w:rPr>
                        <w:rFonts w:ascii="Cambria Math" w:hAnsi="Cambria Math"/>
                        <w:sz w:val="22"/>
                        <w:szCs w:val="22"/>
                      </w:rPr>
                      <m:t>YRNS</m:t>
                    </w:ins>
                  </m:r>
                </m:sub>
              </m:sSub>
              <m:r>
                <w:ins w:id="488" w:author="Author" w:date="2025-02-18T11:20:00Z" w16du:dateUtc="2025-02-18T11:20:00Z">
                  <w:rPr>
                    <w:rFonts w:ascii="Cambria Math" w:hAnsi="Cambria Math"/>
                    <w:sz w:val="22"/>
                    <w:szCs w:val="22"/>
                  </w:rPr>
                  <m:t>-</m:t>
                </w:ins>
              </m:r>
              <m:sSub>
                <m:sSubPr>
                  <m:ctrlPr>
                    <w:ins w:id="489"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490" w:author="Author" w:date="2025-02-18T11:20:00Z" w16du:dateUtc="2025-02-18T11:20:00Z">
                      <w:rPr>
                        <w:rFonts w:ascii="Cambria Math" w:hAnsi="Cambria Math"/>
                        <w:sz w:val="22"/>
                        <w:szCs w:val="22"/>
                      </w:rPr>
                      <m:t>STT</m:t>
                    </w:ins>
                  </m:r>
                </m:e>
                <m:sub>
                  <m:r>
                    <w:ins w:id="491" w:author="Author" w:date="2025-02-18T11:20:00Z" w16du:dateUtc="2025-02-18T11:20:00Z">
                      <w:rPr>
                        <w:rFonts w:ascii="Cambria Math" w:hAnsi="Cambria Math"/>
                        <w:sz w:val="22"/>
                        <w:szCs w:val="22"/>
                      </w:rPr>
                      <m:t>GmaxYRNS</m:t>
                    </w:ins>
                  </m:r>
                </m:sub>
              </m:sSub>
            </m:e>
          </m:d>
          <m:r>
            <w:ins w:id="492" w:author="Author" w:date="2025-02-18T11:20:00Z" w16du:dateUtc="2025-02-18T11:20:00Z">
              <w:rPr>
                <w:rFonts w:ascii="Cambria Math" w:hAnsi="Cambria Math"/>
                <w:sz w:val="22"/>
                <w:szCs w:val="22"/>
              </w:rPr>
              <m:t>)</m:t>
            </w:ins>
          </m:r>
        </m:oMath>
      </m:oMathPara>
    </w:p>
    <w:p w14:paraId="7351490A" w14:textId="77777777" w:rsidR="004A730F" w:rsidRDefault="004A730F" w:rsidP="004649DC">
      <w:pPr>
        <w:ind w:left="720" w:firstLine="720"/>
        <w:rPr>
          <w:ins w:id="493" w:author="Author" w:date="2025-02-17T09:53:00Z" w16du:dateUtc="2025-02-17T09:53:00Z"/>
        </w:rPr>
      </w:pPr>
    </w:p>
    <w:p w14:paraId="641B16A7" w14:textId="77777777" w:rsidR="00985915" w:rsidRPr="00985915" w:rsidRDefault="00985915" w:rsidP="00CA3E1F">
      <w:pPr>
        <w:ind w:firstLine="720"/>
        <w:rPr>
          <w:ins w:id="494" w:author="Author" w:date="2025-02-18T11:09:00Z" w16du:dateUtc="2025-02-18T11:09:00Z"/>
          <w:rFonts w:ascii="Arial" w:hAnsi="Arial" w:cs="Arial"/>
          <w:sz w:val="22"/>
          <w:szCs w:val="22"/>
          <w:lang w:eastAsia="en-US"/>
        </w:rPr>
      </w:pPr>
      <w:proofErr w:type="gramStart"/>
      <w:ins w:id="495" w:author="Author" w:date="2025-02-18T11:09:00Z" w16du:dateUtc="2025-02-18T11:09:00Z">
        <w:r w:rsidRPr="00985915">
          <w:rPr>
            <w:rFonts w:ascii="Arial" w:hAnsi="Arial" w:cs="Arial"/>
            <w:sz w:val="22"/>
            <w:szCs w:val="22"/>
            <w:lang w:eastAsia="en-US"/>
          </w:rPr>
          <w:t>Where</w:t>
        </w:r>
        <w:proofErr w:type="gramEnd"/>
      </w:ins>
    </w:p>
    <w:p w14:paraId="34D67E0A" w14:textId="77777777" w:rsidR="00CF5090" w:rsidRPr="00985915" w:rsidRDefault="00CF5090" w:rsidP="00CF5090">
      <w:pPr>
        <w:ind w:left="720"/>
        <w:rPr>
          <w:ins w:id="496" w:author="Author" w:date="2025-02-18T14:34:00Z" w16du:dateUtc="2025-02-18T14:34:00Z"/>
          <w:rFonts w:ascii="Arial" w:hAnsi="Arial" w:cs="Arial"/>
          <w:sz w:val="22"/>
          <w:szCs w:val="22"/>
          <w:lang w:eastAsia="en-US"/>
        </w:rPr>
      </w:pPr>
      <w:proofErr w:type="spellStart"/>
      <w:ins w:id="497" w:author="Author" w:date="2025-02-18T14:34:00Z" w16du:dateUtc="2025-02-18T14:34:00Z">
        <w:r w:rsidRPr="00985915">
          <w:rPr>
            <w:rFonts w:ascii="Arial" w:hAnsi="Arial" w:cs="Arial"/>
            <w:sz w:val="22"/>
            <w:szCs w:val="22"/>
            <w:lang w:eastAsia="en-US"/>
          </w:rPr>
          <w:t>STT</w:t>
        </w:r>
        <w:r w:rsidRPr="008248E3">
          <w:rPr>
            <w:rFonts w:ascii="Arial" w:hAnsi="Arial" w:cs="Arial"/>
            <w:sz w:val="22"/>
            <w:szCs w:val="22"/>
            <w:vertAlign w:val="subscript"/>
            <w:lang w:eastAsia="en-US"/>
          </w:rPr>
          <w:t>Gi</w:t>
        </w:r>
        <w:r>
          <w:rPr>
            <w:rFonts w:ascii="Arial" w:hAnsi="Arial" w:cs="Arial"/>
            <w:sz w:val="22"/>
            <w:szCs w:val="22"/>
            <w:vertAlign w:val="subscript"/>
            <w:lang w:eastAsia="en-US"/>
          </w:rPr>
          <w:t>YRNS</w:t>
        </w:r>
        <w:proofErr w:type="spellEnd"/>
        <w:r w:rsidRPr="00985915">
          <w:rPr>
            <w:rFonts w:ascii="Arial" w:hAnsi="Arial" w:cs="Arial"/>
            <w:sz w:val="22"/>
            <w:szCs w:val="22"/>
            <w:lang w:eastAsia="en-US"/>
          </w:rPr>
          <w:t xml:space="preserve"> = </w:t>
        </w:r>
        <w:proofErr w:type="gramStart"/>
        <w:r>
          <w:rPr>
            <w:rFonts w:ascii="Arial" w:hAnsi="Arial" w:cs="Arial"/>
            <w:sz w:val="22"/>
            <w:szCs w:val="22"/>
            <w:lang w:eastAsia="en-US"/>
          </w:rPr>
          <w:t>Year Round</w:t>
        </w:r>
        <w:proofErr w:type="gramEnd"/>
        <w:r>
          <w:rPr>
            <w:rFonts w:ascii="Arial" w:hAnsi="Arial" w:cs="Arial"/>
            <w:sz w:val="22"/>
            <w:szCs w:val="22"/>
            <w:lang w:eastAsia="en-US"/>
          </w:rPr>
          <w:t xml:space="preserve"> Not Shared</w:t>
        </w:r>
        <w:r w:rsidRPr="00985915">
          <w:rPr>
            <w:rFonts w:ascii="Arial" w:hAnsi="Arial" w:cs="Arial"/>
            <w:sz w:val="22"/>
            <w:szCs w:val="22"/>
            <w:lang w:eastAsia="en-US"/>
          </w:rPr>
          <w:t xml:space="preserve"> Scaled Transport Tariff (£/MW) for each generation zone</w:t>
        </w:r>
      </w:ins>
    </w:p>
    <w:p w14:paraId="23AE0F84" w14:textId="77777777" w:rsidR="00CF5090" w:rsidRPr="00985915" w:rsidRDefault="00CF5090" w:rsidP="00CF5090">
      <w:pPr>
        <w:ind w:firstLine="720"/>
        <w:rPr>
          <w:ins w:id="498" w:author="Author" w:date="2025-02-18T14:34:00Z" w16du:dateUtc="2025-02-18T14:34:00Z"/>
          <w:rFonts w:ascii="Arial" w:hAnsi="Arial" w:cs="Arial"/>
          <w:sz w:val="22"/>
          <w:szCs w:val="22"/>
          <w:lang w:eastAsia="en-US"/>
        </w:rPr>
      </w:pPr>
      <w:ins w:id="499" w:author="Author" w:date="2025-02-18T14:34:00Z" w16du:dateUtc="2025-02-18T14:34:00Z">
        <w:r w:rsidRPr="00985915">
          <w:rPr>
            <w:rFonts w:ascii="Arial" w:hAnsi="Arial" w:cs="Arial"/>
            <w:sz w:val="22"/>
            <w:szCs w:val="22"/>
            <w:lang w:eastAsia="en-US"/>
          </w:rPr>
          <w:t>MTR</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proofErr w:type="gramStart"/>
        <w:r>
          <w:rPr>
            <w:rFonts w:ascii="Arial" w:hAnsi="Arial" w:cs="Arial"/>
            <w:sz w:val="22"/>
            <w:szCs w:val="22"/>
            <w:lang w:eastAsia="en-US"/>
          </w:rPr>
          <w:t>Year Round</w:t>
        </w:r>
        <w:proofErr w:type="gramEnd"/>
        <w:r>
          <w:rPr>
            <w:rFonts w:ascii="Arial" w:hAnsi="Arial" w:cs="Arial"/>
            <w:sz w:val="22"/>
            <w:szCs w:val="22"/>
            <w:lang w:eastAsia="en-US"/>
          </w:rPr>
          <w:t xml:space="preserve"> Not Shared</w:t>
        </w:r>
        <w:r w:rsidRPr="00985915">
          <w:rPr>
            <w:rFonts w:ascii="Arial" w:hAnsi="Arial" w:cs="Arial"/>
            <w:sz w:val="22"/>
            <w:szCs w:val="22"/>
            <w:lang w:eastAsia="en-US"/>
          </w:rPr>
          <w:t xml:space="preserve"> Maximum Tariff Range as per 14.15.142</w:t>
        </w:r>
      </w:ins>
    </w:p>
    <w:p w14:paraId="6795F22C" w14:textId="77777777" w:rsidR="00CF5090" w:rsidRPr="00985915" w:rsidRDefault="00CF5090" w:rsidP="00CF5090">
      <w:pPr>
        <w:ind w:left="720"/>
        <w:rPr>
          <w:ins w:id="500" w:author="Author" w:date="2025-02-18T14:34:00Z" w16du:dateUtc="2025-02-18T14:34:00Z"/>
          <w:rFonts w:ascii="Arial" w:hAnsi="Arial" w:cs="Arial"/>
          <w:sz w:val="22"/>
          <w:szCs w:val="22"/>
          <w:lang w:eastAsia="en-US"/>
        </w:rPr>
      </w:pPr>
      <w:proofErr w:type="spellStart"/>
      <w:ins w:id="501" w:author="Author" w:date="2025-02-18T14:34:00Z" w16du:dateUtc="2025-02-18T14:34:00Z">
        <w:r w:rsidRPr="00985915">
          <w:rPr>
            <w:rFonts w:ascii="Arial" w:hAnsi="Arial" w:cs="Arial"/>
            <w:sz w:val="22"/>
            <w:szCs w:val="22"/>
            <w:lang w:eastAsia="en-US"/>
          </w:rPr>
          <w:t>ITT</w:t>
        </w:r>
        <w:r w:rsidRPr="008248E3">
          <w:rPr>
            <w:rFonts w:ascii="Arial" w:hAnsi="Arial" w:cs="Arial"/>
            <w:sz w:val="22"/>
            <w:szCs w:val="22"/>
            <w:vertAlign w:val="subscript"/>
            <w:lang w:eastAsia="en-US"/>
          </w:rPr>
          <w:t>Gmax</w:t>
        </w:r>
        <w:r>
          <w:rPr>
            <w:rFonts w:ascii="Arial" w:hAnsi="Arial" w:cs="Arial"/>
            <w:sz w:val="22"/>
            <w:szCs w:val="22"/>
            <w:vertAlign w:val="subscript"/>
            <w:lang w:eastAsia="en-US"/>
          </w:rPr>
          <w:t>YRNS</w:t>
        </w:r>
        <w:proofErr w:type="spellEnd"/>
        <w:r w:rsidRPr="00985915">
          <w:rPr>
            <w:rFonts w:ascii="Arial" w:hAnsi="Arial" w:cs="Arial"/>
            <w:sz w:val="22"/>
            <w:szCs w:val="22"/>
            <w:lang w:eastAsia="en-US"/>
          </w:rPr>
          <w:t xml:space="preserve"> = </w:t>
        </w:r>
        <w:proofErr w:type="gramStart"/>
        <w:r>
          <w:rPr>
            <w:rFonts w:ascii="Arial" w:hAnsi="Arial" w:cs="Arial"/>
            <w:sz w:val="22"/>
            <w:szCs w:val="22"/>
            <w:lang w:eastAsia="en-US"/>
          </w:rPr>
          <w:t>Year Round</w:t>
        </w:r>
        <w:proofErr w:type="gramEnd"/>
        <w:r>
          <w:rPr>
            <w:rFonts w:ascii="Arial" w:hAnsi="Arial" w:cs="Arial"/>
            <w:sz w:val="22"/>
            <w:szCs w:val="22"/>
            <w:lang w:eastAsia="en-US"/>
          </w:rPr>
          <w:t xml:space="preserve"> Not Shared</w:t>
        </w:r>
        <w:r w:rsidRPr="00985915">
          <w:rPr>
            <w:rFonts w:ascii="Arial" w:hAnsi="Arial" w:cs="Arial"/>
            <w:sz w:val="22"/>
            <w:szCs w:val="22"/>
            <w:lang w:eastAsia="en-US"/>
          </w:rPr>
          <w:t xml:space="preserve"> Initial Transport Tariff for the zone with the highest tariff</w:t>
        </w:r>
      </w:ins>
    </w:p>
    <w:p w14:paraId="7E787D2A" w14:textId="77777777" w:rsidR="00CF5090" w:rsidRPr="00985915" w:rsidRDefault="00CF5090" w:rsidP="00CF5090">
      <w:pPr>
        <w:ind w:left="720"/>
        <w:rPr>
          <w:ins w:id="502" w:author="Author" w:date="2025-02-18T14:34:00Z" w16du:dateUtc="2025-02-18T14:34:00Z"/>
          <w:rFonts w:ascii="Arial" w:hAnsi="Arial" w:cs="Arial"/>
          <w:sz w:val="22"/>
          <w:szCs w:val="22"/>
          <w:lang w:eastAsia="en-US"/>
        </w:rPr>
      </w:pPr>
      <w:proofErr w:type="spellStart"/>
      <w:ins w:id="503" w:author="Author" w:date="2025-02-18T14:34:00Z" w16du:dateUtc="2025-02-18T14:34:00Z">
        <w:r w:rsidRPr="00985915">
          <w:rPr>
            <w:rFonts w:ascii="Arial" w:hAnsi="Arial" w:cs="Arial"/>
            <w:sz w:val="22"/>
            <w:szCs w:val="22"/>
            <w:lang w:eastAsia="en-US"/>
          </w:rPr>
          <w:t>ITT</w:t>
        </w:r>
        <w:r w:rsidRPr="008248E3">
          <w:rPr>
            <w:rFonts w:ascii="Arial" w:hAnsi="Arial" w:cs="Arial"/>
            <w:sz w:val="22"/>
            <w:szCs w:val="22"/>
            <w:vertAlign w:val="subscript"/>
            <w:lang w:eastAsia="en-US"/>
          </w:rPr>
          <w:t>Gmin</w:t>
        </w:r>
        <w:r>
          <w:rPr>
            <w:rFonts w:ascii="Arial" w:hAnsi="Arial" w:cs="Arial"/>
            <w:sz w:val="22"/>
            <w:szCs w:val="22"/>
            <w:vertAlign w:val="subscript"/>
            <w:lang w:eastAsia="en-US"/>
          </w:rPr>
          <w:t>YRNS</w:t>
        </w:r>
        <w:proofErr w:type="spellEnd"/>
        <w:r w:rsidRPr="00985915">
          <w:rPr>
            <w:rFonts w:ascii="Arial" w:hAnsi="Arial" w:cs="Arial"/>
            <w:sz w:val="22"/>
            <w:szCs w:val="22"/>
            <w:lang w:eastAsia="en-US"/>
          </w:rPr>
          <w:t xml:space="preserve"> = </w:t>
        </w:r>
        <w:proofErr w:type="gramStart"/>
        <w:r>
          <w:rPr>
            <w:rFonts w:ascii="Arial" w:hAnsi="Arial" w:cs="Arial"/>
            <w:sz w:val="22"/>
            <w:szCs w:val="22"/>
            <w:lang w:eastAsia="en-US"/>
          </w:rPr>
          <w:t>Year Round</w:t>
        </w:r>
        <w:proofErr w:type="gramEnd"/>
        <w:r>
          <w:rPr>
            <w:rFonts w:ascii="Arial" w:hAnsi="Arial" w:cs="Arial"/>
            <w:sz w:val="22"/>
            <w:szCs w:val="22"/>
            <w:lang w:eastAsia="en-US"/>
          </w:rPr>
          <w:t xml:space="preserve"> Not Shared</w:t>
        </w:r>
        <w:r w:rsidRPr="00985915">
          <w:rPr>
            <w:rFonts w:ascii="Arial" w:hAnsi="Arial" w:cs="Arial"/>
            <w:sz w:val="22"/>
            <w:szCs w:val="22"/>
            <w:lang w:eastAsia="en-US"/>
          </w:rPr>
          <w:t xml:space="preserve"> Initial Transport Tariff for the zone with the lowest tariff</w:t>
        </w:r>
      </w:ins>
    </w:p>
    <w:p w14:paraId="6F66A5C6" w14:textId="77777777" w:rsidR="00CF5090" w:rsidRPr="00985915" w:rsidRDefault="00CF5090" w:rsidP="00CF5090">
      <w:pPr>
        <w:ind w:left="720"/>
        <w:rPr>
          <w:ins w:id="504" w:author="Author" w:date="2025-02-18T14:34:00Z" w16du:dateUtc="2025-02-18T14:34:00Z"/>
          <w:rFonts w:ascii="Arial" w:hAnsi="Arial" w:cs="Arial"/>
          <w:sz w:val="22"/>
          <w:szCs w:val="22"/>
          <w:lang w:eastAsia="en-US"/>
        </w:rPr>
      </w:pPr>
      <w:proofErr w:type="spellStart"/>
      <w:ins w:id="505" w:author="Author" w:date="2025-02-18T14:34:00Z" w16du:dateUtc="2025-02-18T14:34:00Z">
        <w:r w:rsidRPr="00985915">
          <w:rPr>
            <w:rFonts w:ascii="Arial" w:hAnsi="Arial" w:cs="Arial"/>
            <w:sz w:val="22"/>
            <w:szCs w:val="22"/>
            <w:lang w:eastAsia="en-US"/>
          </w:rPr>
          <w:t>RTT</w:t>
        </w:r>
        <w:r w:rsidRPr="008248E3">
          <w:rPr>
            <w:rFonts w:ascii="Arial" w:hAnsi="Arial" w:cs="Arial"/>
            <w:sz w:val="22"/>
            <w:szCs w:val="22"/>
            <w:vertAlign w:val="subscript"/>
            <w:lang w:eastAsia="en-US"/>
          </w:rPr>
          <w:t>Gi</w:t>
        </w:r>
        <w:r>
          <w:rPr>
            <w:rFonts w:ascii="Arial" w:hAnsi="Arial" w:cs="Arial"/>
            <w:sz w:val="22"/>
            <w:szCs w:val="22"/>
            <w:vertAlign w:val="subscript"/>
            <w:lang w:eastAsia="en-US"/>
          </w:rPr>
          <w:t>YRNS</w:t>
        </w:r>
        <w:proofErr w:type="spellEnd"/>
        <w:r w:rsidRPr="00985915">
          <w:rPr>
            <w:rFonts w:ascii="Arial" w:hAnsi="Arial" w:cs="Arial"/>
            <w:sz w:val="22"/>
            <w:szCs w:val="22"/>
            <w:lang w:eastAsia="en-US"/>
          </w:rPr>
          <w:t xml:space="preserve"> = </w:t>
        </w:r>
        <w:proofErr w:type="gramStart"/>
        <w:r>
          <w:rPr>
            <w:rFonts w:ascii="Arial" w:hAnsi="Arial" w:cs="Arial"/>
            <w:sz w:val="22"/>
            <w:szCs w:val="22"/>
            <w:lang w:eastAsia="en-US"/>
          </w:rPr>
          <w:t>Year Round</w:t>
        </w:r>
        <w:proofErr w:type="gramEnd"/>
        <w:r>
          <w:rPr>
            <w:rFonts w:ascii="Arial" w:hAnsi="Arial" w:cs="Arial"/>
            <w:sz w:val="22"/>
            <w:szCs w:val="22"/>
            <w:lang w:eastAsia="en-US"/>
          </w:rPr>
          <w:t xml:space="preserve"> Not Shared</w:t>
        </w:r>
        <w:r w:rsidRPr="00985915">
          <w:rPr>
            <w:rFonts w:ascii="Arial" w:hAnsi="Arial" w:cs="Arial"/>
            <w:sz w:val="22"/>
            <w:szCs w:val="22"/>
            <w:lang w:eastAsia="en-US"/>
          </w:rPr>
          <w:t xml:space="preserve"> Restricted Transport Tariff (£/MW) for each generation zone</w:t>
        </w:r>
      </w:ins>
    </w:p>
    <w:p w14:paraId="4FF27DF6" w14:textId="77777777" w:rsidR="00CF5090" w:rsidRPr="00985915" w:rsidRDefault="00CF5090" w:rsidP="00CF5090">
      <w:pPr>
        <w:ind w:firstLine="720"/>
        <w:rPr>
          <w:ins w:id="506" w:author="Author" w:date="2025-02-18T14:34:00Z" w16du:dateUtc="2025-02-18T14:34:00Z"/>
          <w:rFonts w:ascii="Arial" w:hAnsi="Arial" w:cs="Arial"/>
          <w:sz w:val="22"/>
          <w:szCs w:val="22"/>
          <w:lang w:eastAsia="en-US"/>
        </w:rPr>
      </w:pPr>
      <w:ins w:id="507" w:author="Author" w:date="2025-02-18T14:34:00Z" w16du:dateUtc="2025-02-18T14:34:00Z">
        <w:r w:rsidRPr="00985915">
          <w:rPr>
            <w:rFonts w:ascii="Arial" w:hAnsi="Arial" w:cs="Arial"/>
            <w:sz w:val="22"/>
            <w:szCs w:val="22"/>
            <w:lang w:eastAsia="en-US"/>
          </w:rPr>
          <w:t>TC</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proofErr w:type="gramStart"/>
        <w:r>
          <w:rPr>
            <w:rFonts w:ascii="Arial" w:hAnsi="Arial" w:cs="Arial"/>
            <w:sz w:val="22"/>
            <w:szCs w:val="22"/>
            <w:lang w:eastAsia="en-US"/>
          </w:rPr>
          <w:t>Year Round</w:t>
        </w:r>
        <w:proofErr w:type="gramEnd"/>
        <w:r>
          <w:rPr>
            <w:rFonts w:ascii="Arial" w:hAnsi="Arial" w:cs="Arial"/>
            <w:sz w:val="22"/>
            <w:szCs w:val="22"/>
            <w:lang w:eastAsia="en-US"/>
          </w:rPr>
          <w:t xml:space="preserve"> Not Shared</w:t>
        </w:r>
        <w:r w:rsidRPr="00985915">
          <w:rPr>
            <w:rFonts w:ascii="Arial" w:hAnsi="Arial" w:cs="Arial"/>
            <w:sz w:val="22"/>
            <w:szCs w:val="22"/>
            <w:lang w:eastAsia="en-US"/>
          </w:rPr>
          <w:t xml:space="preserve"> Tariff Cap, as per 14.15.142</w:t>
        </w:r>
      </w:ins>
    </w:p>
    <w:p w14:paraId="24D728E6" w14:textId="77777777" w:rsidR="00CF5090" w:rsidRPr="008248E3" w:rsidRDefault="00CF5090" w:rsidP="00CF5090">
      <w:pPr>
        <w:ind w:left="720"/>
        <w:rPr>
          <w:ins w:id="508" w:author="Author" w:date="2025-02-18T14:34:00Z" w16du:dateUtc="2025-02-18T14:34:00Z"/>
          <w:rFonts w:ascii="Arial" w:hAnsi="Arial" w:cs="Arial"/>
          <w:sz w:val="22"/>
          <w:szCs w:val="22"/>
          <w:lang w:eastAsia="en-US"/>
        </w:rPr>
      </w:pPr>
      <w:proofErr w:type="spellStart"/>
      <w:ins w:id="509" w:author="Author" w:date="2025-02-18T14:34:00Z" w16du:dateUtc="2025-02-18T14:34:00Z">
        <w:r w:rsidRPr="00985915">
          <w:rPr>
            <w:rFonts w:ascii="Arial" w:hAnsi="Arial" w:cs="Arial"/>
            <w:sz w:val="22"/>
            <w:szCs w:val="22"/>
            <w:lang w:eastAsia="en-US"/>
          </w:rPr>
          <w:t>STT</w:t>
        </w:r>
        <w:r w:rsidRPr="008248E3">
          <w:rPr>
            <w:rFonts w:ascii="Arial" w:hAnsi="Arial" w:cs="Arial"/>
            <w:sz w:val="22"/>
            <w:szCs w:val="22"/>
            <w:vertAlign w:val="subscript"/>
            <w:lang w:eastAsia="en-US"/>
          </w:rPr>
          <w:t>Gmax</w:t>
        </w:r>
        <w:r>
          <w:rPr>
            <w:rFonts w:ascii="Arial" w:hAnsi="Arial" w:cs="Arial"/>
            <w:sz w:val="22"/>
            <w:szCs w:val="22"/>
            <w:vertAlign w:val="subscript"/>
            <w:lang w:eastAsia="en-US"/>
          </w:rPr>
          <w:t>YRNS</w:t>
        </w:r>
        <w:proofErr w:type="spellEnd"/>
        <w:r w:rsidRPr="00985915">
          <w:rPr>
            <w:rFonts w:ascii="Arial" w:hAnsi="Arial" w:cs="Arial"/>
            <w:sz w:val="22"/>
            <w:szCs w:val="22"/>
            <w:lang w:eastAsia="en-US"/>
          </w:rPr>
          <w:t xml:space="preserve"> = </w:t>
        </w:r>
        <w:proofErr w:type="gramStart"/>
        <w:r>
          <w:rPr>
            <w:rFonts w:ascii="Arial" w:hAnsi="Arial" w:cs="Arial"/>
            <w:sz w:val="22"/>
            <w:szCs w:val="22"/>
            <w:lang w:eastAsia="en-US"/>
          </w:rPr>
          <w:t>Year Round</w:t>
        </w:r>
        <w:proofErr w:type="gramEnd"/>
        <w:r>
          <w:rPr>
            <w:rFonts w:ascii="Arial" w:hAnsi="Arial" w:cs="Arial"/>
            <w:sz w:val="22"/>
            <w:szCs w:val="22"/>
            <w:lang w:eastAsia="en-US"/>
          </w:rPr>
          <w:t xml:space="preserve"> Not Shared</w:t>
        </w:r>
        <w:r w:rsidRPr="00985915">
          <w:rPr>
            <w:rFonts w:ascii="Arial" w:hAnsi="Arial" w:cs="Arial"/>
            <w:sz w:val="22"/>
            <w:szCs w:val="22"/>
            <w:lang w:eastAsia="en-US"/>
          </w:rPr>
          <w:t xml:space="preserve"> Scaled Transport Tariff (£/MW) for the generation zone with the highest tariff</w:t>
        </w:r>
      </w:ins>
    </w:p>
    <w:p w14:paraId="442B11D7" w14:textId="77777777" w:rsidR="0008412A" w:rsidRPr="00836E99" w:rsidRDefault="0008412A" w:rsidP="00CA3E1F"/>
    <w:p w14:paraId="4BD44378" w14:textId="77777777" w:rsidR="006661FE" w:rsidRDefault="006661FE" w:rsidP="006661FE">
      <w:pPr>
        <w:pStyle w:val="Heading2"/>
      </w:pPr>
      <w:bookmarkStart w:id="510" w:name="_Toc32201079"/>
      <w:bookmarkStart w:id="511" w:name="_Toc49661116"/>
      <w:bookmarkStart w:id="512" w:name="_Toc274049693"/>
      <w:r>
        <w:t>Final £/kW Tariff</w:t>
      </w:r>
      <w:bookmarkEnd w:id="510"/>
      <w:bookmarkEnd w:id="511"/>
      <w:bookmarkEnd w:id="512"/>
    </w:p>
    <w:p w14:paraId="292D294A" w14:textId="77777777" w:rsidR="006661FE" w:rsidRDefault="006661FE" w:rsidP="006661FE">
      <w:pPr>
        <w:keepNext/>
        <w:rPr>
          <w:rFonts w:ascii="Arial" w:hAnsi="Arial"/>
        </w:rPr>
      </w:pPr>
    </w:p>
    <w:p w14:paraId="4495B56E" w14:textId="048334CA" w:rsidR="006661FE" w:rsidRDefault="006661FE" w:rsidP="00B05ECD">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del w:id="513" w:author="Author" w:date="2025-01-13T14:58:00Z">
        <w:r w:rsidR="00B56030" w:rsidDel="00FF26C7">
          <w:delText xml:space="preserve">initial </w:delText>
        </w:r>
      </w:del>
      <w:ins w:id="514" w:author="Author" w:date="2025-01-17T15:16:00Z" w16du:dateUtc="2025-01-17T15:16:00Z">
        <w:r w:rsidR="005D6D77">
          <w:t>Restricted</w:t>
        </w:r>
      </w:ins>
      <w:ins w:id="515" w:author="Author" w:date="2025-01-13T14:58:00Z">
        <w:r w:rsidR="00FF26C7">
          <w:t xml:space="preserve"> </w:t>
        </w:r>
      </w:ins>
      <w:r w:rsidR="000D3408">
        <w:t>T</w:t>
      </w:r>
      <w:r>
        <w:t xml:space="preserve">ransport </w:t>
      </w:r>
      <w:del w:id="516" w:author="Author" w:date="2025-03-05T15:31:00Z" w16du:dateUtc="2025-03-05T15:31:00Z">
        <w:r w:rsidR="000D3408" w:rsidDel="000D3408">
          <w:delText>W</w:delText>
        </w:r>
        <w:r w:rsidDel="000D3408">
          <w:delText xml:space="preserve">ider </w:delText>
        </w:r>
      </w:del>
      <w:r w:rsidR="000D3408">
        <w:t>T</w:t>
      </w:r>
      <w:r>
        <w: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0F3E9F04"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517" w:author="Author" w:date="2025-01-13T14:59:00Z">
                      <w:rPr>
                        <w:rFonts w:ascii="Cambria Math" w:hAnsi="Cambria Math"/>
                      </w:rPr>
                      <m:t>I</m:t>
                    </w:del>
                  </m:r>
                  <m:r>
                    <w:ins w:id="518"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519" w:author="Author" w:date="2025-01-13T14:59:00Z">
                      <w:rPr>
                        <w:rFonts w:ascii="Cambria Math" w:hAnsi="Cambria Math"/>
                      </w:rPr>
                      <m:t>I</m:t>
                    </w:del>
                  </m:r>
                  <m:r>
                    <w:ins w:id="520"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521" w:author="Author" w:date="2025-01-13T15:00:00Z">
                      <w:rPr>
                        <w:rFonts w:ascii="Cambria Math" w:hAnsi="Cambria Math"/>
                      </w:rPr>
                      <m:t>IFF</m:t>
                    </w:del>
                  </m:r>
                  <m:r>
                    <w:ins w:id="522" w:author="Author" w:date="2025-01-17T15:16:00Z" w16du:dateUtc="2025-01-17T15:16:00Z">
                      <w:rPr>
                        <w:rFonts w:ascii="Cambria Math" w:hAnsi="Cambria Math"/>
                      </w:rPr>
                      <m:t>R</m:t>
                    </w:ins>
                  </m:r>
                  <m:r>
                    <w:ins w:id="523"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8D23F9"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59C02EA" w14:textId="1BDFD4B0" w:rsidR="00836E99"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del w:id="524" w:author="Author" w:date="2025-01-17T15:19:00Z" w16du:dateUtc="2025-01-17T15:19:00Z">
        <w:r w:rsidR="00B56030" w:rsidDel="00675F5F">
          <w:rPr>
            <w:rFonts w:ascii="Arial" w:hAnsi="Arial"/>
            <w:sz w:val="22"/>
          </w:rPr>
          <w:delText>I</w:delText>
        </w:r>
      </w:del>
      <w:proofErr w:type="spellStart"/>
      <w:ins w:id="525"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del w:id="526" w:author="Author" w:date="2025-01-17T15:19:00Z" w16du:dateUtc="2025-01-17T15:19:00Z">
        <w:r w:rsidR="00B56030" w:rsidRPr="000B6C0D" w:rsidDel="00675F5F">
          <w:rPr>
            <w:rFonts w:ascii="Arial" w:hAnsi="Arial"/>
            <w:sz w:val="22"/>
          </w:rPr>
          <w:delText>I</w:delText>
        </w:r>
      </w:del>
      <w:proofErr w:type="spellStart"/>
      <w:ins w:id="527"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proofErr w:type="spellEnd"/>
      <w:r w:rsidR="00B56030" w:rsidRPr="000B6C0D">
        <w:rPr>
          <w:rFonts w:ascii="Arial" w:hAnsi="Arial"/>
          <w:sz w:val="22"/>
        </w:rPr>
        <w:t xml:space="preserve"> and </w:t>
      </w:r>
      <w:del w:id="528" w:author="Author" w:date="2025-01-17T15:19:00Z" w16du:dateUtc="2025-01-17T15:19:00Z">
        <w:r w:rsidR="00B56030" w:rsidRPr="000B6C0D" w:rsidDel="00675F5F">
          <w:rPr>
            <w:rFonts w:ascii="Arial" w:hAnsi="Arial"/>
            <w:sz w:val="22"/>
          </w:rPr>
          <w:delText>I</w:delText>
        </w:r>
      </w:del>
      <w:proofErr w:type="spellStart"/>
      <w:ins w:id="529"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8D23F9"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del w:id="530" w:author="Author" w:date="2025-01-17T15:19:00Z" w16du:dateUtc="2025-01-17T15:19:00Z">
        <w:r w:rsidRPr="00B56030" w:rsidDel="00675F5F">
          <w:rPr>
            <w:rFonts w:ascii="Arial" w:hAnsi="Arial"/>
            <w:sz w:val="22"/>
          </w:rPr>
          <w:delText>I</w:delText>
        </w:r>
      </w:del>
      <w:proofErr w:type="spellStart"/>
      <w:ins w:id="531"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proofErr w:type="spellEnd"/>
      <w:r w:rsidRPr="000B6C0D">
        <w:rPr>
          <w:rFonts w:ascii="Arial" w:hAnsi="Arial"/>
          <w:sz w:val="22"/>
        </w:rPr>
        <w:t xml:space="preserve">; </w:t>
      </w:r>
      <w:del w:id="532" w:author="Author" w:date="2025-01-17T15:19:00Z" w16du:dateUtc="2025-01-17T15:19:00Z">
        <w:r w:rsidRPr="000B6C0D" w:rsidDel="00675F5F">
          <w:rPr>
            <w:rFonts w:ascii="Arial" w:hAnsi="Arial"/>
            <w:sz w:val="22"/>
          </w:rPr>
          <w:delText>I</w:delText>
        </w:r>
      </w:del>
      <w:proofErr w:type="spellStart"/>
      <w:ins w:id="533"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proofErr w:type="spellEnd"/>
      <w:r w:rsidRPr="000B6C0D">
        <w:rPr>
          <w:rFonts w:ascii="Arial" w:hAnsi="Arial"/>
          <w:sz w:val="22"/>
        </w:rPr>
        <w:t xml:space="preserve">, </w:t>
      </w:r>
      <w:del w:id="534" w:author="Author" w:date="2025-01-17T15:19:00Z" w16du:dateUtc="2025-01-17T15:19:00Z">
        <w:r w:rsidRPr="000B6C0D" w:rsidDel="00675F5F">
          <w:rPr>
            <w:rFonts w:ascii="Arial" w:hAnsi="Arial"/>
            <w:sz w:val="22"/>
          </w:rPr>
          <w:delText>I</w:delText>
        </w:r>
      </w:del>
      <w:proofErr w:type="spellStart"/>
      <w:ins w:id="535"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B05ECD">
      <w:pPr>
        <w:pStyle w:val="1"/>
        <w:numPr>
          <w:ilvl w:val="0"/>
          <w:numId w:val="134"/>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B05ECD">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lastRenderedPageBreak/>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B05ECD">
      <w:pPr>
        <w:pStyle w:val="1"/>
        <w:numPr>
          <w:ilvl w:val="0"/>
          <w:numId w:val="134"/>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B05ECD">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B05ECD">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B05ECD">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B05ECD">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B05ECD">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B05ECD">
      <w:pPr>
        <w:pStyle w:val="1"/>
        <w:numPr>
          <w:ilvl w:val="0"/>
          <w:numId w:val="134"/>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B05ECD">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lastRenderedPageBreak/>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536" w:name="_Toc274049694"/>
      <w:r w:rsidRPr="007B2988">
        <w:t>Stability &amp; Predictability of TNUoS tariffs</w:t>
      </w:r>
      <w:bookmarkEnd w:id="536"/>
    </w:p>
    <w:p w14:paraId="0D6EB4EA" w14:textId="77777777" w:rsidR="006661FE" w:rsidRDefault="006661FE" w:rsidP="006661FE">
      <w:pPr>
        <w:pStyle w:val="1"/>
        <w:ind w:left="720" w:hanging="720"/>
        <w:jc w:val="both"/>
      </w:pPr>
    </w:p>
    <w:p w14:paraId="03570F5A" w14:textId="4A65D973" w:rsidR="002557D6" w:rsidRDefault="006661FE" w:rsidP="00B05ECD">
      <w:pPr>
        <w:pStyle w:val="1"/>
        <w:numPr>
          <w:ilvl w:val="0"/>
          <w:numId w:val="134"/>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B05ECD">
      <w:pPr>
        <w:pStyle w:val="1"/>
        <w:numPr>
          <w:ilvl w:val="0"/>
          <w:numId w:val="134"/>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lastRenderedPageBreak/>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537" w:name="_Toc32201081"/>
      <w:bookmarkStart w:id="538"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lastRenderedPageBreak/>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lastRenderedPageBreak/>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539"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539"/>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540"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540"/>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541" w:name="_Toc32201082"/>
      <w:bookmarkStart w:id="542" w:name="_Toc49661119"/>
      <w:bookmarkEnd w:id="537"/>
      <w:bookmarkEnd w:id="538"/>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543" w:name="_Ref506957800"/>
      <w:bookmarkStart w:id="544" w:name="_Toc32201083"/>
      <w:bookmarkStart w:id="545" w:name="_Toc49661120"/>
      <w:bookmarkStart w:id="546" w:name="_Toc98821478"/>
      <w:bookmarkStart w:id="547" w:name="_Toc111259845"/>
      <w:bookmarkStart w:id="548" w:name="_Toc111262532"/>
      <w:bookmarkStart w:id="549" w:name="_Toc274049695"/>
      <w:bookmarkEnd w:id="541"/>
      <w:bookmarkEnd w:id="542"/>
      <w:r w:rsidRPr="00D54761">
        <w:rPr>
          <w:bCs/>
          <w:color w:val="auto"/>
          <w:sz w:val="28"/>
          <w:szCs w:val="28"/>
        </w:rPr>
        <w:t>14.16 Derivation of the Transmission Network Use of System Energy Consumption Tariff</w:t>
      </w:r>
      <w:bookmarkEnd w:id="543"/>
      <w:bookmarkEnd w:id="544"/>
      <w:bookmarkEnd w:id="545"/>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546"/>
      <w:bookmarkEnd w:id="547"/>
      <w:bookmarkEnd w:id="548"/>
      <w:r w:rsidRPr="00D54761">
        <w:rPr>
          <w:bCs/>
          <w:color w:val="auto"/>
          <w:sz w:val="28"/>
          <w:szCs w:val="28"/>
        </w:rPr>
        <w:t>s</w:t>
      </w:r>
      <w:bookmarkEnd w:id="549"/>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550" w:name="_Toc274049696"/>
      <w:r>
        <w:t>Short Term Transmission Entry Capacity (STTEC) Tariff</w:t>
      </w:r>
      <w:bookmarkEnd w:id="550"/>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551" w:name="_Toc274049697"/>
      <w:r w:rsidRPr="00DC7159">
        <w:t>Limited Duration Transmission Entry Capacity (LDTEC) Tariffs</w:t>
      </w:r>
      <w:bookmarkEnd w:id="551"/>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552"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553" w:name="_Toc32201085"/>
      <w:bookmarkStart w:id="554" w:name="_Toc49661123"/>
      <w:bookmarkStart w:id="555" w:name="_Toc274049698"/>
      <w:bookmarkEnd w:id="552"/>
      <w:r w:rsidRPr="00D54761">
        <w:rPr>
          <w:color w:val="auto"/>
          <w:sz w:val="28"/>
          <w:szCs w:val="28"/>
        </w:rPr>
        <w:lastRenderedPageBreak/>
        <w:t>14.17 Demand Charges</w:t>
      </w:r>
      <w:bookmarkEnd w:id="553"/>
      <w:bookmarkEnd w:id="554"/>
      <w:bookmarkEnd w:id="555"/>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556" w:name="_Toc32201086"/>
      <w:bookmarkStart w:id="557" w:name="_Toc49661124"/>
      <w:bookmarkStart w:id="558" w:name="_Toc274049699"/>
      <w:r>
        <w:t>Parties Liable for Demand Charges</w:t>
      </w:r>
      <w:bookmarkEnd w:id="556"/>
      <w:bookmarkEnd w:id="557"/>
      <w:bookmarkEnd w:id="558"/>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559" w:name="_Toc32201087"/>
      <w:bookmarkStart w:id="560" w:name="_Toc49661125"/>
      <w:bookmarkStart w:id="561" w:name="_Toc274049700"/>
      <w:r>
        <w:t xml:space="preserve">Basis of </w:t>
      </w:r>
      <w:r w:rsidR="00010EB2">
        <w:t>Demand Locational</w:t>
      </w:r>
      <w:r>
        <w:t xml:space="preserve"> Charges</w:t>
      </w:r>
      <w:bookmarkEnd w:id="559"/>
      <w:bookmarkEnd w:id="560"/>
      <w:bookmarkEnd w:id="561"/>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3C087434">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449FA84D">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562" w:name="_Toc49661126"/>
      <w:bookmarkStart w:id="563"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562"/>
      <w:bookmarkEnd w:id="563"/>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564" w:name="_Toc49661127"/>
      <w:bookmarkStart w:id="565" w:name="_Toc274049702"/>
      <w:r w:rsidRPr="004248A1">
        <w:rPr>
          <w:rFonts w:ascii="Arial" w:hAnsi="Arial" w:cs="Arial"/>
          <w:b/>
        </w:rPr>
        <w:t>Power Stations with a Bilateral Connection Agreement</w:t>
      </w:r>
      <w:bookmarkEnd w:id="564"/>
      <w:r w:rsidRPr="004248A1">
        <w:rPr>
          <w:rFonts w:ascii="Arial" w:hAnsi="Arial" w:cs="Arial"/>
          <w:b/>
        </w:rPr>
        <w:t xml:space="preserve"> and Licensable Generation with a Bilateral Embedded Generation Agreement</w:t>
      </w:r>
      <w:bookmarkEnd w:id="565"/>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566" w:name="_Toc49661128"/>
      <w:bookmarkStart w:id="567" w:name="_Toc274049703"/>
      <w:r w:rsidRPr="004248A1">
        <w:rPr>
          <w:rFonts w:ascii="Arial" w:hAnsi="Arial" w:cs="Arial"/>
          <w:b/>
        </w:rPr>
        <w:t>Exemptible Generation and Derogated Distribution Interconnectors with a Bilateral Embedded Generation Agreement</w:t>
      </w:r>
      <w:bookmarkEnd w:id="566"/>
      <w:bookmarkEnd w:id="567"/>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568" w:name="_Toc32201088"/>
      <w:bookmarkStart w:id="569" w:name="_Toc49661130"/>
    </w:p>
    <w:p w14:paraId="2145EB86" w14:textId="77777777" w:rsidR="006661FE" w:rsidRDefault="006661FE" w:rsidP="006661FE">
      <w:pPr>
        <w:pStyle w:val="Heading2"/>
      </w:pPr>
      <w:bookmarkStart w:id="570" w:name="_Toc274049704"/>
      <w:r>
        <w:t>Small Generators Tariffs</w:t>
      </w:r>
      <w:bookmarkEnd w:id="570"/>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571" w:name="_Toc274049705"/>
      <w:r>
        <w:t>The Triad</w:t>
      </w:r>
      <w:bookmarkEnd w:id="568"/>
      <w:bookmarkEnd w:id="569"/>
      <w:bookmarkEnd w:id="571"/>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572"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572"/>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573" w:name="_Toc497131269"/>
      <w:r w:rsidR="006661FE">
        <w:fldChar w:fldCharType="begin"/>
      </w:r>
      <w:r w:rsidR="006661FE">
        <w:instrText xml:space="preserve"> XE "Triad" </w:instrText>
      </w:r>
      <w:r w:rsidR="006661FE">
        <w:fldChar w:fldCharType="end"/>
      </w:r>
      <w:bookmarkEnd w:id="573"/>
      <w:r w:rsidR="006661FE">
        <w:fldChar w:fldCharType="begin"/>
      </w:r>
      <w:r w:rsidR="006661FE">
        <w:instrText xml:space="preserve"> XE "Trading Unit" </w:instrText>
      </w:r>
      <w:r w:rsidR="006661FE">
        <w:fldChar w:fldCharType="end"/>
      </w:r>
    </w:p>
    <w:bookmarkStart w:id="574"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574"/>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575" w:name="_Hlt497734631"/>
      <w:bookmarkEnd w:id="575"/>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576" w:name="_Hlk35263653"/>
      <w:bookmarkStart w:id="577" w:name="_Hlk35263622"/>
      <w:r w:rsidRPr="00010EB2">
        <w:rPr>
          <w:rFonts w:ascii="Arial" w:hAnsi="Arial" w:cs="Arial"/>
          <w:b/>
        </w:rPr>
        <w:t>Initial Reconciliation Part 2 – Non-half-hourly metered demand</w:t>
      </w:r>
    </w:p>
    <w:bookmarkEnd w:id="576"/>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578" w:name="_Hlk35263694"/>
      <w:r w:rsidRPr="00010EB2">
        <w:rPr>
          <w:rFonts w:ascii="Arial" w:hAnsi="Arial" w:cs="Arial"/>
        </w:rPr>
        <w:t xml:space="preserve">non-half-hourly metered demand will be </w:t>
      </w:r>
      <w:bookmarkEnd w:id="578"/>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577"/>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8D23F9"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lastRenderedPageBreak/>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579"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580" w:name="_Toc274049713"/>
      <w:r>
        <w:t>Further Information</w:t>
      </w:r>
      <w:bookmarkEnd w:id="580"/>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581" w:name="_Toc32201092"/>
      <w:bookmarkStart w:id="582" w:name="_Toc49661139"/>
      <w:bookmarkStart w:id="583" w:name="_Toc274049714"/>
      <w:bookmarkEnd w:id="579"/>
      <w:r w:rsidRPr="00FE40FB">
        <w:rPr>
          <w:color w:val="auto"/>
          <w:sz w:val="28"/>
          <w:szCs w:val="28"/>
        </w:rPr>
        <w:lastRenderedPageBreak/>
        <w:t>14.18 Generation charges</w:t>
      </w:r>
      <w:bookmarkEnd w:id="581"/>
      <w:bookmarkEnd w:id="582"/>
      <w:bookmarkEnd w:id="583"/>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584" w:name="_Toc32201093"/>
      <w:bookmarkStart w:id="585" w:name="_Toc49661140"/>
      <w:bookmarkStart w:id="586" w:name="_Toc274049715"/>
      <w:r>
        <w:t>Parties Liable for Generation Charges</w:t>
      </w:r>
      <w:bookmarkEnd w:id="584"/>
      <w:bookmarkEnd w:id="585"/>
      <w:bookmarkEnd w:id="586"/>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587" w:name="_Toc274049716"/>
      <w:bookmarkStart w:id="588" w:name="_Toc32201094"/>
      <w:bookmarkStart w:id="589" w:name="_Toc49661141"/>
      <w:r>
        <w:t>Structure of Generation Charges</w:t>
      </w:r>
      <w:bookmarkEnd w:id="587"/>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90" w:name="_Toc274049717"/>
      <w:r>
        <w:t>Basis of Wider Generation Charges</w:t>
      </w:r>
      <w:bookmarkEnd w:id="588"/>
      <w:bookmarkEnd w:id="589"/>
      <w:bookmarkEnd w:id="59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91" w:name="_Toc274049718"/>
      <w:r w:rsidRPr="00887323">
        <w:rPr>
          <w:rFonts w:ascii="Arial" w:hAnsi="Arial" w:cs="Arial"/>
          <w:b/>
        </w:rPr>
        <w:t>Generation with positive wider tariffs</w:t>
      </w:r>
      <w:bookmarkEnd w:id="59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92" w:name="_Ref272935596"/>
      <w:r>
        <w:t>The short-term chargeable capacity for Power Stations situated with positive generation tariffs is any approved STTEC or LDTEC applicable to that Power Station during a valid STTEC Period or LDTEC Period, as appropriate.</w:t>
      </w:r>
      <w:bookmarkEnd w:id="59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95" w:name="_Toc49661143"/>
      <w:bookmarkStart w:id="596" w:name="_Toc274049719"/>
      <w:r w:rsidRPr="004248A1">
        <w:rPr>
          <w:rFonts w:ascii="Arial" w:hAnsi="Arial" w:cs="Arial"/>
          <w:b/>
        </w:rPr>
        <w:t xml:space="preserve">Generation with negative wider </w:t>
      </w:r>
      <w:bookmarkEnd w:id="595"/>
      <w:r w:rsidRPr="004248A1">
        <w:rPr>
          <w:rFonts w:ascii="Arial" w:hAnsi="Arial" w:cs="Arial"/>
          <w:b/>
        </w:rPr>
        <w:t>tariffs</w:t>
      </w:r>
      <w:bookmarkEnd w:id="596"/>
    </w:p>
    <w:p w14:paraId="5B84D42C" w14:textId="77777777" w:rsidR="006661FE" w:rsidRDefault="006661FE" w:rsidP="007D27B2">
      <w:pPr>
        <w:pStyle w:val="1"/>
        <w:numPr>
          <w:ilvl w:val="0"/>
          <w:numId w:val="73"/>
        </w:numPr>
        <w:jc w:val="both"/>
      </w:pPr>
      <w:bookmarkStart w:id="59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9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98"/>
    </w:p>
    <w:bookmarkEnd w:id="59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99" w:name="_Toc274049720"/>
      <w:r>
        <w:t>Basis of Local Generation Charges</w:t>
      </w:r>
      <w:bookmarkEnd w:id="599"/>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600" w:name="_Toc497131273"/>
      <w:bookmarkStart w:id="601" w:name="_Toc32201095"/>
      <w:bookmarkStart w:id="602" w:name="_Toc49661145"/>
      <w:bookmarkStart w:id="603" w:name="_Toc274049722"/>
      <w:bookmarkStart w:id="604" w:name="_Hlt497625183"/>
      <w:r>
        <w:t>Monthly Charges</w:t>
      </w:r>
      <w:bookmarkEnd w:id="600"/>
      <w:bookmarkEnd w:id="601"/>
      <w:bookmarkEnd w:id="602"/>
      <w:bookmarkEnd w:id="603"/>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605" w:name="_Hlt532284319"/>
      <w:bookmarkStart w:id="606" w:name="_Ref272933161"/>
      <w:bookmarkEnd w:id="605"/>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606"/>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607" w:name="_Toc274049723"/>
      <w:r>
        <w:t>Ad hoc Charges</w:t>
      </w:r>
      <w:bookmarkEnd w:id="607"/>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608" w:name="_Toc274049724"/>
      <w:r w:rsidRPr="00FE2E3E">
        <w:t>Embedded Transmission Use of System Charges “</w:t>
      </w:r>
      <w:proofErr w:type="spellStart"/>
      <w:r w:rsidRPr="00FE2E3E">
        <w:t>ETUoS</w:t>
      </w:r>
      <w:proofErr w:type="spellEnd"/>
      <w:r w:rsidRPr="00FE2E3E">
        <w:t>”</w:t>
      </w:r>
      <w:bookmarkEnd w:id="608"/>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609"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609"/>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8D23F9"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610" w:name="_Hlk155617635"/>
      <w:r w:rsidR="00CC06E2" w:rsidRPr="00CD5631">
        <w:rPr>
          <w:u w:val="single"/>
          <w:vertAlign w:val="subscript"/>
        </w:rPr>
        <w:t>DNO</w:t>
      </w:r>
      <w:bookmarkEnd w:id="610"/>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611" w:name="_Toc32201096"/>
      <w:bookmarkStart w:id="612" w:name="_Toc49661146"/>
      <w:bookmarkStart w:id="613" w:name="_Toc274049725"/>
      <w:r>
        <w:t>Reconciliation of Generation Charges</w:t>
      </w:r>
      <w:bookmarkEnd w:id="611"/>
      <w:bookmarkEnd w:id="612"/>
      <w:bookmarkEnd w:id="613"/>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614" w:name="_Toc32201097"/>
      <w:bookmarkStart w:id="615" w:name="_Toc49661147"/>
      <w:bookmarkStart w:id="616" w:name="_Toc274049726"/>
      <w:bookmarkEnd w:id="604"/>
      <w:r>
        <w:t>Further Information</w:t>
      </w:r>
      <w:bookmarkEnd w:id="614"/>
      <w:bookmarkEnd w:id="615"/>
      <w:bookmarkEnd w:id="616"/>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617" w:name="_Toc32201098"/>
      <w:r>
        <w:br w:type="page"/>
      </w:r>
      <w:bookmarkStart w:id="618" w:name="_Toc49661148"/>
      <w:bookmarkStart w:id="619" w:name="_Toc274049727"/>
      <w:r w:rsidRPr="00FE40FB">
        <w:rPr>
          <w:color w:val="auto"/>
          <w:sz w:val="28"/>
          <w:szCs w:val="28"/>
        </w:rPr>
        <w:lastRenderedPageBreak/>
        <w:t>14.19 Data Requirements</w:t>
      </w:r>
      <w:bookmarkEnd w:id="617"/>
      <w:bookmarkEnd w:id="618"/>
      <w:bookmarkEnd w:id="619"/>
    </w:p>
    <w:p w14:paraId="1B1F56AD" w14:textId="77777777" w:rsidR="006661FE" w:rsidRDefault="006661FE" w:rsidP="006661FE">
      <w:pPr>
        <w:pStyle w:val="Heading2"/>
      </w:pPr>
    </w:p>
    <w:p w14:paraId="1C4CFCE6" w14:textId="77777777" w:rsidR="006661FE" w:rsidRDefault="006661FE" w:rsidP="006661FE">
      <w:pPr>
        <w:pStyle w:val="Heading2"/>
      </w:pPr>
      <w:bookmarkStart w:id="620" w:name="_Toc32201099"/>
      <w:bookmarkStart w:id="621" w:name="_Toc49661149"/>
      <w:bookmarkStart w:id="622" w:name="_Toc274049728"/>
      <w:r>
        <w:t>Data Required for Charge Setting</w:t>
      </w:r>
      <w:bookmarkEnd w:id="620"/>
      <w:bookmarkEnd w:id="621"/>
      <w:bookmarkEnd w:id="622"/>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623" w:name="_Toc32201100"/>
      <w:bookmarkStart w:id="624" w:name="_Toc49661150"/>
      <w:bookmarkStart w:id="625" w:name="_Toc274049729"/>
      <w:r>
        <w:t>Data Required for Calculating Users’ Charges</w:t>
      </w:r>
      <w:bookmarkEnd w:id="623"/>
      <w:bookmarkEnd w:id="624"/>
      <w:bookmarkEnd w:id="625"/>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626" w:name="_Toc32201101"/>
      <w:r>
        <w:br w:type="page"/>
      </w:r>
      <w:bookmarkStart w:id="627" w:name="_Toc49661151"/>
      <w:bookmarkStart w:id="628" w:name="_Toc274049730"/>
      <w:r w:rsidRPr="00FE40FB">
        <w:rPr>
          <w:color w:val="auto"/>
          <w:sz w:val="28"/>
          <w:szCs w:val="28"/>
        </w:rPr>
        <w:lastRenderedPageBreak/>
        <w:t>14.20 Applications</w:t>
      </w:r>
      <w:bookmarkEnd w:id="626"/>
      <w:bookmarkEnd w:id="627"/>
      <w:bookmarkEnd w:id="628"/>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629" w:name="_Ref531603538"/>
      <w:bookmarkStart w:id="630" w:name="_Toc32201102"/>
      <w:r>
        <w:br w:type="page"/>
      </w:r>
      <w:bookmarkStart w:id="631" w:name="_Toc49661152"/>
      <w:bookmarkStart w:id="632" w:name="_Toc274049731"/>
      <w:bookmarkEnd w:id="629"/>
      <w:bookmarkEnd w:id="630"/>
      <w:r w:rsidRPr="00FE40FB">
        <w:rPr>
          <w:color w:val="auto"/>
        </w:rPr>
        <w:lastRenderedPageBreak/>
        <w:t xml:space="preserve">14.21 </w:t>
      </w:r>
      <w:r w:rsidRPr="00FE40FB">
        <w:rPr>
          <w:color w:val="auto"/>
          <w:sz w:val="28"/>
          <w:szCs w:val="28"/>
        </w:rPr>
        <w:t>Transport Model Example</w:t>
      </w:r>
      <w:bookmarkEnd w:id="631"/>
      <w:bookmarkEnd w:id="632"/>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8D23F9"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9D130"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A303A"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3451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8D23F9"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8D23F9"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8D23F9"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8D23F9"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8D23F9"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4DB8AC"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5304856"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633" w:name="_Toc32201103"/>
      <w:r>
        <w:br w:type="page"/>
      </w:r>
      <w:bookmarkStart w:id="634" w:name="_Toc49661153"/>
      <w:bookmarkStart w:id="635"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633"/>
      <w:bookmarkEnd w:id="634"/>
      <w:bookmarkEnd w:id="63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3E3F8"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636" w:name="_Toc32201104"/>
      <w:bookmarkStart w:id="637" w:name="_Toc49661154"/>
      <w:bookmarkStart w:id="638"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636"/>
      <w:bookmarkEnd w:id="637"/>
      <w:bookmarkEnd w:id="638"/>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639" w:name="_Ref491664379"/>
      <w:bookmarkStart w:id="640" w:name="_Toc32201105"/>
      <w:r w:rsidRPr="416E5148">
        <w:rPr>
          <w:rFonts w:ascii="Arial" w:hAnsi="Arial" w:cs="Arial"/>
          <w:sz w:val="22"/>
          <w:szCs w:val="22"/>
        </w:rPr>
        <w:br w:type="page"/>
      </w:r>
      <w:bookmarkStart w:id="641" w:name="_Toc49661155"/>
      <w:bookmarkStart w:id="642"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639"/>
      <w:bookmarkEnd w:id="640"/>
      <w:bookmarkEnd w:id="641"/>
      <w:bookmarkEnd w:id="642"/>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643" w:name="_Hlt479666837"/>
      <w:bookmarkStart w:id="644" w:name="_Hlt506623598"/>
      <w:bookmarkEnd w:id="643"/>
      <w:bookmarkEnd w:id="644"/>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45" w:name="_Toc946728"/>
    </w:p>
    <w:p w14:paraId="2D914181" w14:textId="376F6C98" w:rsidR="006661FE" w:rsidRPr="004248A1" w:rsidRDefault="006661FE" w:rsidP="006661FE">
      <w:pPr>
        <w:pStyle w:val="Heading2"/>
        <w:rPr>
          <w:rFonts w:ascii="Arial" w:hAnsi="Arial" w:cs="Arial"/>
        </w:rPr>
      </w:pPr>
      <w:bookmarkStart w:id="646" w:name="_Toc32201106"/>
      <w:bookmarkStart w:id="647" w:name="_Toc49661156"/>
      <w:bookmarkStart w:id="648"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645"/>
      <w:bookmarkEnd w:id="646"/>
      <w:bookmarkEnd w:id="647"/>
      <w:bookmarkEnd w:id="648"/>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649" w:name="_Toc946729"/>
      <w:bookmarkStart w:id="650" w:name="_Toc32201107"/>
      <w:bookmarkStart w:id="651" w:name="_Toc49661157"/>
      <w:bookmarkStart w:id="652" w:name="_Toc274049736"/>
      <w:r>
        <w:t>Initial Reconciliation (Part 1</w:t>
      </w:r>
      <w:r w:rsidR="003A0CB9">
        <w:t>a</w:t>
      </w:r>
      <w:r w:rsidR="71DDFA40">
        <w:t xml:space="preserve"> – HH Demand</w:t>
      </w:r>
      <w:r>
        <w:t>)</w:t>
      </w:r>
      <w:bookmarkEnd w:id="649"/>
      <w:bookmarkEnd w:id="650"/>
      <w:bookmarkEnd w:id="651"/>
      <w:bookmarkEnd w:id="652"/>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653" w:name="_Toc946730"/>
      <w:bookmarkStart w:id="654" w:name="_Toc32201108"/>
      <w:bookmarkStart w:id="655" w:name="_Toc49661158"/>
      <w:bookmarkStart w:id="656"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653"/>
      <w:bookmarkEnd w:id="654"/>
      <w:bookmarkEnd w:id="655"/>
      <w:bookmarkEnd w:id="656"/>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657" w:name="_Toc946732"/>
      <w:bookmarkStart w:id="658" w:name="_Toc32201109"/>
      <w:bookmarkStart w:id="659"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w:t>
      </w:r>
      <w:proofErr w:type="gramStart"/>
      <w:r w:rsidRPr="416E5148">
        <w:rPr>
          <w:rFonts w:ascii="Arial" w:hAnsi="Arial" w:cs="Arial"/>
        </w:rPr>
        <w:t>5,000  -</w:t>
      </w:r>
      <w:proofErr w:type="gramEnd"/>
      <w:r w:rsidRPr="416E5148">
        <w:rPr>
          <w:rFonts w:ascii="Arial" w:hAnsi="Arial" w:cs="Arial"/>
        </w:rPr>
        <w:t>£250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657"/>
    <w:bookmarkEnd w:id="658"/>
    <w:bookmarkEnd w:id="659"/>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660" w:name="_Ref531684937"/>
      <w:bookmarkStart w:id="661" w:name="_Toc32201110"/>
      <w:r w:rsidRPr="008E4447">
        <w:rPr>
          <w:rFonts w:ascii="Arial" w:hAnsi="Arial" w:cs="Arial"/>
          <w:sz w:val="22"/>
          <w:szCs w:val="22"/>
        </w:rPr>
        <w:br w:type="page"/>
      </w:r>
      <w:bookmarkStart w:id="662" w:name="_Toc274049739"/>
      <w:bookmarkStart w:id="663"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662"/>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18C66"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5862B"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E2B82"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64" w:name="_Hlt501343668"/>
      <w:bookmarkStart w:id="665" w:name="_Hlt488742812"/>
      <w:bookmarkStart w:id="666" w:name="_Toc32201111"/>
      <w:bookmarkStart w:id="667" w:name="_Toc49661161"/>
      <w:bookmarkStart w:id="668" w:name="_Toc274049740"/>
      <w:bookmarkEnd w:id="660"/>
      <w:bookmarkEnd w:id="661"/>
      <w:bookmarkEnd w:id="663"/>
      <w:bookmarkEnd w:id="664"/>
      <w:bookmarkEnd w:id="665"/>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666"/>
      <w:bookmarkEnd w:id="667"/>
      <w:bookmarkEnd w:id="668"/>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69" w:name="_Toc32201112"/>
      <w:bookmarkStart w:id="670" w:name="_Toc49661162"/>
      <w:bookmarkStart w:id="671" w:name="_Toc274049741"/>
      <w:r>
        <w:t>Demand Charges</w:t>
      </w:r>
      <w:bookmarkEnd w:id="669"/>
      <w:bookmarkEnd w:id="670"/>
      <w:bookmarkEnd w:id="671"/>
    </w:p>
    <w:p w14:paraId="6FFEEB6C" w14:textId="77777777" w:rsidR="00E010AE" w:rsidRDefault="008D23F9" w:rsidP="006661FE">
      <w:pPr>
        <w:pStyle w:val="1"/>
        <w:jc w:val="both"/>
      </w:pPr>
      <w:bookmarkStart w:id="672" w:name="_Toc32201113"/>
      <w:bookmarkStart w:id="673"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696124"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674" w:name="OLE_LINK9"/>
      <w:bookmarkStart w:id="675" w:name="OLE_LINK12"/>
      <w:bookmarkEnd w:id="672"/>
      <w:bookmarkEnd w:id="673"/>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74"/>
      <w:bookmarkEnd w:id="675"/>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76"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76"/>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77"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77"/>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78"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678"/>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79"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79"/>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80" w:name="_Toc70749747"/>
      <w:bookmarkStart w:id="681"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680"/>
      <w:bookmarkEnd w:id="681"/>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82"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682"/>
    </w:p>
    <w:p w14:paraId="70CE6CDB" w14:textId="77777777" w:rsidR="006661FE" w:rsidRDefault="006661FE">
      <w:pPr>
        <w:pStyle w:val="1"/>
        <w:jc w:val="both"/>
      </w:pPr>
    </w:p>
    <w:p w14:paraId="3A32FE67" w14:textId="77777777" w:rsidR="006661FE" w:rsidRPr="007B2988" w:rsidRDefault="006661FE" w:rsidP="006661FE">
      <w:pPr>
        <w:pStyle w:val="Heading2"/>
      </w:pPr>
      <w:bookmarkStart w:id="683" w:name="_Toc274049748"/>
      <w:r w:rsidRPr="007B2988">
        <w:t>Stability of tariffs</w:t>
      </w:r>
      <w:bookmarkEnd w:id="683"/>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84" w:name="_Toc274049749"/>
      <w:r w:rsidRPr="007B2988">
        <w:t>Predictability of tariffs</w:t>
      </w:r>
      <w:bookmarkEnd w:id="684"/>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w:t>
      </w:r>
      <w:proofErr w:type="gramStart"/>
      <w:r w:rsidR="5083A541" w:rsidRPr="03871E98">
        <w:rPr>
          <w:rFonts w:ascii="Arial" w:hAnsi="Arial" w:cs="Arial"/>
          <w:sz w:val="22"/>
          <w:szCs w:val="22"/>
        </w:rPr>
        <w:t xml:space="preserve">an additional </w:t>
      </w:r>
      <w:proofErr w:type="spell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685" w:name="_Toc3598575"/>
      <w:bookmarkStart w:id="686" w:name="_Toc35675434"/>
      <w:bookmarkStart w:id="687"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685"/>
    <w:bookmarkEnd w:id="686"/>
    <w:bookmarkEnd w:id="687"/>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88" w:name="_Hlt474031874"/>
      <w:bookmarkEnd w:id="688"/>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689"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689"/>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8D23F9"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8D23F9"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Supplier BM Units and Exempt Export BM Units, prefixed by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8D23F9"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8D23F9"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lastRenderedPageBreak/>
        <w:t>FixedBSUoSPd</w:t>
      </w:r>
      <w:proofErr w:type="spellEnd"/>
      <w:r w:rsidRPr="325E90A3">
        <w:rPr>
          <w:rFonts w:ascii="Arial (W1)" w:hAnsi="Arial (W1)"/>
          <w:sz w:val="22"/>
          <w:szCs w:val="22"/>
          <w:lang w:eastAsia="en-US"/>
        </w:rPr>
        <w:t xml:space="preserve"> =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a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8D23F9"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 xml:space="preserve">Definition of the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 xml:space="preserve">Issuing a revised Fixed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Fixed Price Period, The Company forecasts that it will neither recover sufficient funds through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nor will it hold sufficient funds in the Industry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Fund and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to meet balancing costs during that Fixed Price Period, The Company has the right to set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then The Company will use reasonable endeavours to consult on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prior to its application. The Company will provide a minimum notice of five Business Days before the commencement of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8D23F9"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90"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90"/>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only covers costs for the remainder of the fixed Price Period.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would be built back up in subsequent Fixed Price Periods,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w:t>
      </w:r>
      <w:proofErr w:type="spellStart"/>
      <w:r>
        <w:t>BSUoS</w:t>
      </w:r>
      <w:proofErr w:type="spellEnd"/>
      <w:r>
        <w:t xml:space="preserve">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w:t>
      </w:r>
      <w:proofErr w:type="spellStart"/>
      <w:r w:rsidRPr="325E90A3">
        <w:rPr>
          <w:rFonts w:ascii="Arial" w:hAnsi="Arial"/>
          <w:sz w:val="22"/>
          <w:szCs w:val="22"/>
        </w:rPr>
        <w:t>BSUoS</w:t>
      </w:r>
      <w:proofErr w:type="spellEnd"/>
      <w:r w:rsidRPr="325E90A3">
        <w:rPr>
          <w:rFonts w:ascii="Arial" w:hAnsi="Arial"/>
          <w:sz w:val="22"/>
          <w:szCs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proofErr w:type="spellStart"/>
      <w:r>
        <w:t>BSUoS</w:t>
      </w:r>
      <w:proofErr w:type="spellEnd"/>
      <w:r>
        <w:t xml:space="preserve"> Charges are made on a daily basis and as </w:t>
      </w:r>
      <w:proofErr w:type="gramStart"/>
      <w:r>
        <w:t>such  this</w:t>
      </w:r>
      <w:proofErr w:type="gramEnd"/>
      <w:r>
        <w:t xml:space="preserve">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691" w:name="BSUoSend"/>
      <w:bookmarkEnd w:id="691"/>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EB675" w14:textId="77777777" w:rsidR="005B7BE6" w:rsidRDefault="005B7BE6" w:rsidP="001046D7">
      <w:pPr>
        <w:pStyle w:val="LogoCaption"/>
      </w:pPr>
      <w:r>
        <w:separator/>
      </w:r>
    </w:p>
  </w:endnote>
  <w:endnote w:type="continuationSeparator" w:id="0">
    <w:p w14:paraId="626B3A15" w14:textId="77777777" w:rsidR="005B7BE6" w:rsidRDefault="005B7BE6" w:rsidP="001046D7">
      <w:pPr>
        <w:pStyle w:val="LogoCaption"/>
      </w:pPr>
      <w:r>
        <w:continuationSeparator/>
      </w:r>
    </w:p>
  </w:endnote>
  <w:endnote w:type="continuationNotice" w:id="1">
    <w:p w14:paraId="07774700" w14:textId="77777777" w:rsidR="005B7BE6" w:rsidRDefault="005B7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65169" w14:textId="77777777" w:rsidR="005B7BE6" w:rsidRDefault="005B7BE6" w:rsidP="001046D7">
      <w:pPr>
        <w:pStyle w:val="LogoCaption"/>
      </w:pPr>
      <w:r>
        <w:separator/>
      </w:r>
    </w:p>
  </w:footnote>
  <w:footnote w:type="continuationSeparator" w:id="0">
    <w:p w14:paraId="4536377F" w14:textId="77777777" w:rsidR="005B7BE6" w:rsidRDefault="005B7BE6" w:rsidP="001046D7">
      <w:pPr>
        <w:pStyle w:val="LogoCaption"/>
      </w:pPr>
      <w:r>
        <w:continuationSeparator/>
      </w:r>
    </w:p>
  </w:footnote>
  <w:footnote w:type="continuationNotice" w:id="1">
    <w:p w14:paraId="1AAC39B9" w14:textId="77777777" w:rsidR="005B7BE6" w:rsidRDefault="005B7BE6"/>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93" w:name="OLE_LINK4"/>
      <w:bookmarkStart w:id="594" w:name="OLE_LINK5"/>
      <w:r w:rsidRPr="00222B22">
        <w:rPr>
          <w:rFonts w:cs="Arial"/>
          <w:sz w:val="18"/>
          <w:szCs w:val="18"/>
        </w:rPr>
        <w:t xml:space="preserve">LDTEC Indicative Block Offer </w:t>
      </w:r>
      <w:bookmarkEnd w:id="593"/>
      <w:bookmarkEnd w:id="59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92"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93" w:name="bmkLogoCaptionEven" w:colFirst="0" w:colLast="0"/>
          <w:bookmarkEnd w:id="692"/>
        </w:p>
      </w:tc>
    </w:tr>
    <w:bookmarkEnd w:id="693"/>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94"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95" w:name="bmkLogoCaption" w:colFirst="0" w:colLast="0"/>
          <w:bookmarkEnd w:id="694"/>
        </w:p>
      </w:tc>
    </w:tr>
    <w:bookmarkEnd w:id="695"/>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0"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1"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4"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5"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2"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1"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2"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3"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1"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5"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7"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8"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3"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4"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7" w15:restartNumberingAfterBreak="0">
    <w:nsid w:val="48AE729F"/>
    <w:multiLevelType w:val="hybridMultilevel"/>
    <w:tmpl w:val="0D409F56"/>
    <w:lvl w:ilvl="0" w:tplc="B25E74E8">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4"/>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3"/>
  </w:num>
  <w:num w:numId="13" w16cid:durableId="2071802399">
    <w:abstractNumId w:val="101"/>
  </w:num>
  <w:num w:numId="14" w16cid:durableId="1717123476">
    <w:abstractNumId w:val="60"/>
  </w:num>
  <w:num w:numId="15" w16cid:durableId="1804423921">
    <w:abstractNumId w:val="92"/>
  </w:num>
  <w:num w:numId="16" w16cid:durableId="222109407">
    <w:abstractNumId w:val="75"/>
  </w:num>
  <w:num w:numId="17" w16cid:durableId="2094357796">
    <w:abstractNumId w:val="10"/>
  </w:num>
  <w:num w:numId="18" w16cid:durableId="1743720666">
    <w:abstractNumId w:val="47"/>
  </w:num>
  <w:num w:numId="19" w16cid:durableId="689529049">
    <w:abstractNumId w:val="81"/>
  </w:num>
  <w:num w:numId="20" w16cid:durableId="1479567228">
    <w:abstractNumId w:val="28"/>
  </w:num>
  <w:num w:numId="21" w16cid:durableId="974681360">
    <w:abstractNumId w:val="38"/>
  </w:num>
  <w:num w:numId="22" w16cid:durableId="2011564590">
    <w:abstractNumId w:val="121"/>
  </w:num>
  <w:num w:numId="23" w16cid:durableId="705788641">
    <w:abstractNumId w:val="112"/>
  </w:num>
  <w:num w:numId="24" w16cid:durableId="738089661">
    <w:abstractNumId w:val="48"/>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5"/>
  </w:num>
  <w:num w:numId="31" w16cid:durableId="1095394850">
    <w:abstractNumId w:val="49"/>
  </w:num>
  <w:num w:numId="32" w16cid:durableId="236868696">
    <w:abstractNumId w:val="123"/>
  </w:num>
  <w:num w:numId="33" w16cid:durableId="1199660472">
    <w:abstractNumId w:val="59"/>
  </w:num>
  <w:num w:numId="34" w16cid:durableId="1562131476">
    <w:abstractNumId w:val="124"/>
  </w:num>
  <w:num w:numId="35" w16cid:durableId="1593783032">
    <w:abstractNumId w:val="40"/>
  </w:num>
  <w:num w:numId="36" w16cid:durableId="1932467391">
    <w:abstractNumId w:val="83"/>
  </w:num>
  <w:num w:numId="37" w16cid:durableId="1825585835">
    <w:abstractNumId w:val="58"/>
  </w:num>
  <w:num w:numId="38" w16cid:durableId="652221816">
    <w:abstractNumId w:val="94"/>
  </w:num>
  <w:num w:numId="39" w16cid:durableId="74860716">
    <w:abstractNumId w:val="103"/>
  </w:num>
  <w:num w:numId="40" w16cid:durableId="394087964">
    <w:abstractNumId w:val="18"/>
  </w:num>
  <w:num w:numId="41" w16cid:durableId="334454382">
    <w:abstractNumId w:val="91"/>
  </w:num>
  <w:num w:numId="42" w16cid:durableId="911429566">
    <w:abstractNumId w:val="53"/>
  </w:num>
  <w:num w:numId="43" w16cid:durableId="1679190630">
    <w:abstractNumId w:val="43"/>
  </w:num>
  <w:num w:numId="44" w16cid:durableId="304820561">
    <w:abstractNumId w:val="80"/>
  </w:num>
  <w:num w:numId="45" w16cid:durableId="141771232">
    <w:abstractNumId w:val="111"/>
  </w:num>
  <w:num w:numId="46" w16cid:durableId="1360278576">
    <w:abstractNumId w:val="15"/>
  </w:num>
  <w:num w:numId="47" w16cid:durableId="834801188">
    <w:abstractNumId w:val="12"/>
  </w:num>
  <w:num w:numId="48" w16cid:durableId="297492059">
    <w:abstractNumId w:val="37"/>
  </w:num>
  <w:num w:numId="49" w16cid:durableId="56363234">
    <w:abstractNumId w:val="95"/>
  </w:num>
  <w:num w:numId="50" w16cid:durableId="1827938530">
    <w:abstractNumId w:val="44"/>
  </w:num>
  <w:num w:numId="51" w16cid:durableId="835192705">
    <w:abstractNumId w:val="89"/>
  </w:num>
  <w:num w:numId="52" w16cid:durableId="1261723885">
    <w:abstractNumId w:val="63"/>
  </w:num>
  <w:num w:numId="53" w16cid:durableId="1162237884">
    <w:abstractNumId w:val="129"/>
  </w:num>
  <w:num w:numId="54" w16cid:durableId="833766499">
    <w:abstractNumId w:val="84"/>
  </w:num>
  <w:num w:numId="55" w16cid:durableId="942301378">
    <w:abstractNumId w:val="78"/>
  </w:num>
  <w:num w:numId="56" w16cid:durableId="1117991261">
    <w:abstractNumId w:val="26"/>
  </w:num>
  <w:num w:numId="57" w16cid:durableId="990256311">
    <w:abstractNumId w:val="117"/>
  </w:num>
  <w:num w:numId="58" w16cid:durableId="1148740566">
    <w:abstractNumId w:val="62"/>
  </w:num>
  <w:num w:numId="59" w16cid:durableId="2141023162">
    <w:abstractNumId w:val="109"/>
  </w:num>
  <w:num w:numId="60" w16cid:durableId="408163391">
    <w:abstractNumId w:val="57"/>
  </w:num>
  <w:num w:numId="61" w16cid:durableId="2093744801">
    <w:abstractNumId w:val="72"/>
  </w:num>
  <w:num w:numId="62" w16cid:durableId="87652595">
    <w:abstractNumId w:val="17"/>
  </w:num>
  <w:num w:numId="63" w16cid:durableId="335770721">
    <w:abstractNumId w:val="61"/>
  </w:num>
  <w:num w:numId="64" w16cid:durableId="123042263">
    <w:abstractNumId w:val="21"/>
  </w:num>
  <w:num w:numId="65" w16cid:durableId="470826849">
    <w:abstractNumId w:val="19"/>
  </w:num>
  <w:num w:numId="66" w16cid:durableId="810556757">
    <w:abstractNumId w:val="25"/>
  </w:num>
  <w:num w:numId="67" w16cid:durableId="1696953868">
    <w:abstractNumId w:val="113"/>
  </w:num>
  <w:num w:numId="68" w16cid:durableId="1570655644">
    <w:abstractNumId w:val="79"/>
  </w:num>
  <w:num w:numId="69" w16cid:durableId="1375809632">
    <w:abstractNumId w:val="51"/>
  </w:num>
  <w:num w:numId="70" w16cid:durableId="2114855525">
    <w:abstractNumId w:val="110"/>
  </w:num>
  <w:num w:numId="71" w16cid:durableId="1608273475">
    <w:abstractNumId w:val="97"/>
  </w:num>
  <w:num w:numId="72" w16cid:durableId="1821463858">
    <w:abstractNumId w:val="23"/>
  </w:num>
  <w:num w:numId="73" w16cid:durableId="1132359222">
    <w:abstractNumId w:val="27"/>
  </w:num>
  <w:num w:numId="74" w16cid:durableId="462238152">
    <w:abstractNumId w:val="69"/>
  </w:num>
  <w:num w:numId="75" w16cid:durableId="56518462">
    <w:abstractNumId w:val="98"/>
  </w:num>
  <w:num w:numId="76" w16cid:durableId="1661079739">
    <w:abstractNumId w:val="70"/>
  </w:num>
  <w:num w:numId="77" w16cid:durableId="1650279771">
    <w:abstractNumId w:val="35"/>
  </w:num>
  <w:num w:numId="78" w16cid:durableId="1618681429">
    <w:abstractNumId w:val="46"/>
  </w:num>
  <w:num w:numId="79" w16cid:durableId="4329660">
    <w:abstractNumId w:val="99"/>
  </w:num>
  <w:num w:numId="80" w16cid:durableId="329065058">
    <w:abstractNumId w:val="120"/>
  </w:num>
  <w:num w:numId="81" w16cid:durableId="371882680">
    <w:abstractNumId w:val="76"/>
  </w:num>
  <w:num w:numId="82" w16cid:durableId="10839006">
    <w:abstractNumId w:val="66"/>
  </w:num>
  <w:num w:numId="83" w16cid:durableId="1920824130">
    <w:abstractNumId w:val="52"/>
  </w:num>
  <w:num w:numId="84" w16cid:durableId="623313609">
    <w:abstractNumId w:val="116"/>
  </w:num>
  <w:num w:numId="85" w16cid:durableId="788816744">
    <w:abstractNumId w:val="93"/>
  </w:num>
  <w:num w:numId="86" w16cid:durableId="1352485846">
    <w:abstractNumId w:val="68"/>
  </w:num>
  <w:num w:numId="87" w16cid:durableId="1413237035">
    <w:abstractNumId w:val="115"/>
  </w:num>
  <w:num w:numId="88" w16cid:durableId="1873180725">
    <w:abstractNumId w:val="54"/>
  </w:num>
  <w:num w:numId="89" w16cid:durableId="31350598">
    <w:abstractNumId w:val="39"/>
  </w:num>
  <w:num w:numId="90" w16cid:durableId="557669809">
    <w:abstractNumId w:val="13"/>
  </w:num>
  <w:num w:numId="91" w16cid:durableId="1510018792">
    <w:abstractNumId w:val="14"/>
  </w:num>
  <w:num w:numId="92" w16cid:durableId="493228684">
    <w:abstractNumId w:val="34"/>
  </w:num>
  <w:num w:numId="93" w16cid:durableId="506677719">
    <w:abstractNumId w:val="126"/>
  </w:num>
  <w:num w:numId="94" w16cid:durableId="1598905189">
    <w:abstractNumId w:val="106"/>
  </w:num>
  <w:num w:numId="95" w16cid:durableId="4776938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9"/>
  </w:num>
  <w:num w:numId="101" w16cid:durableId="1071587397">
    <w:abstractNumId w:val="105"/>
    <w:lvlOverride w:ilvl="0">
      <w:startOverride w:val="1"/>
    </w:lvlOverride>
  </w:num>
  <w:num w:numId="102" w16cid:durableId="292099872">
    <w:abstractNumId w:val="73"/>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2"/>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0"/>
  </w:num>
  <w:num w:numId="115" w16cid:durableId="263922419">
    <w:abstractNumId w:val="102"/>
  </w:num>
  <w:num w:numId="116" w16cid:durableId="131907318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5"/>
  </w:num>
  <w:num w:numId="121" w16cid:durableId="1984769303">
    <w:abstractNumId w:val="71"/>
  </w:num>
  <w:num w:numId="122" w16cid:durableId="2107647054">
    <w:abstractNumId w:val="32"/>
  </w:num>
  <w:num w:numId="123" w16cid:durableId="1380737523">
    <w:abstractNumId w:val="24"/>
  </w:num>
  <w:num w:numId="124" w16cid:durableId="1566379448">
    <w:abstractNumId w:val="128"/>
  </w:num>
  <w:num w:numId="125" w16cid:durableId="1656563205">
    <w:abstractNumId w:val="85"/>
  </w:num>
  <w:num w:numId="126" w16cid:durableId="1493257453">
    <w:abstractNumId w:val="67"/>
  </w:num>
  <w:num w:numId="127" w16cid:durableId="2008901480">
    <w:abstractNumId w:val="11"/>
  </w:num>
  <w:num w:numId="128" w16cid:durableId="1795295263">
    <w:abstractNumId w:val="65"/>
  </w:num>
  <w:num w:numId="129" w16cid:durableId="33697932">
    <w:abstractNumId w:val="119"/>
  </w:num>
  <w:num w:numId="130" w16cid:durableId="1650404688">
    <w:abstractNumId w:val="41"/>
  </w:num>
  <w:num w:numId="131" w16cid:durableId="2143233433">
    <w:abstractNumId w:val="100"/>
  </w:num>
  <w:num w:numId="132" w16cid:durableId="919946704">
    <w:abstractNumId w:val="20"/>
  </w:num>
  <w:num w:numId="133" w16cid:durableId="282805147">
    <w:abstractNumId w:val="22"/>
  </w:num>
  <w:num w:numId="134" w16cid:durableId="1191800784">
    <w:abstractNumId w:val="77"/>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4zAX0rrJgiKkj1KLsImW5TsiItrX7yR6zrlxXpCzP7NTBxKtRiB4ghhS8PGd1Oo9dWSyPQrNt8jsHbKIs9Qbcw==" w:salt="4/xBvgtDXKzJ2k935h7Nv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2C1"/>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55B"/>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60DB"/>
    <w:rsid w:val="000A7BEA"/>
    <w:rsid w:val="000B2D6A"/>
    <w:rsid w:val="000B44AF"/>
    <w:rsid w:val="000B5D53"/>
    <w:rsid w:val="000B6426"/>
    <w:rsid w:val="000B6C0D"/>
    <w:rsid w:val="000C1630"/>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3408"/>
    <w:rsid w:val="000D6BC2"/>
    <w:rsid w:val="000E0440"/>
    <w:rsid w:val="000E0B66"/>
    <w:rsid w:val="000E1689"/>
    <w:rsid w:val="000E1C2E"/>
    <w:rsid w:val="000E32FD"/>
    <w:rsid w:val="000E4799"/>
    <w:rsid w:val="000E5958"/>
    <w:rsid w:val="000E5D25"/>
    <w:rsid w:val="000E68CE"/>
    <w:rsid w:val="000E6AD1"/>
    <w:rsid w:val="000F13DA"/>
    <w:rsid w:val="000F21AB"/>
    <w:rsid w:val="000F30F9"/>
    <w:rsid w:val="000F71E1"/>
    <w:rsid w:val="00101D61"/>
    <w:rsid w:val="001022F7"/>
    <w:rsid w:val="001028D1"/>
    <w:rsid w:val="00102B50"/>
    <w:rsid w:val="001046D7"/>
    <w:rsid w:val="00104738"/>
    <w:rsid w:val="001048BC"/>
    <w:rsid w:val="00106384"/>
    <w:rsid w:val="00106DEA"/>
    <w:rsid w:val="00106F04"/>
    <w:rsid w:val="00107BE4"/>
    <w:rsid w:val="001103A4"/>
    <w:rsid w:val="0011089D"/>
    <w:rsid w:val="001108DA"/>
    <w:rsid w:val="00110BB3"/>
    <w:rsid w:val="0011135F"/>
    <w:rsid w:val="00111E40"/>
    <w:rsid w:val="00111FB6"/>
    <w:rsid w:val="001141A1"/>
    <w:rsid w:val="00114FE3"/>
    <w:rsid w:val="0011639C"/>
    <w:rsid w:val="00116D5F"/>
    <w:rsid w:val="00120398"/>
    <w:rsid w:val="00122674"/>
    <w:rsid w:val="00123E50"/>
    <w:rsid w:val="0012409B"/>
    <w:rsid w:val="00125177"/>
    <w:rsid w:val="00125989"/>
    <w:rsid w:val="00125F43"/>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A6D55"/>
    <w:rsid w:val="001B2020"/>
    <w:rsid w:val="001B204F"/>
    <w:rsid w:val="001B3D38"/>
    <w:rsid w:val="001B541C"/>
    <w:rsid w:val="001B5657"/>
    <w:rsid w:val="001B6394"/>
    <w:rsid w:val="001B7106"/>
    <w:rsid w:val="001B748D"/>
    <w:rsid w:val="001B78C0"/>
    <w:rsid w:val="001B7B6F"/>
    <w:rsid w:val="001C0596"/>
    <w:rsid w:val="001C2698"/>
    <w:rsid w:val="001C458A"/>
    <w:rsid w:val="001C6968"/>
    <w:rsid w:val="001C6E36"/>
    <w:rsid w:val="001C7554"/>
    <w:rsid w:val="001D0EAE"/>
    <w:rsid w:val="001D116A"/>
    <w:rsid w:val="001D503D"/>
    <w:rsid w:val="001D5592"/>
    <w:rsid w:val="001D5B4E"/>
    <w:rsid w:val="001D7697"/>
    <w:rsid w:val="001E03F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5769"/>
    <w:rsid w:val="00215BA8"/>
    <w:rsid w:val="002164E2"/>
    <w:rsid w:val="00220046"/>
    <w:rsid w:val="0022044D"/>
    <w:rsid w:val="00220C6E"/>
    <w:rsid w:val="00221493"/>
    <w:rsid w:val="002214BB"/>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4E"/>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797"/>
    <w:rsid w:val="00295939"/>
    <w:rsid w:val="00296B2C"/>
    <w:rsid w:val="002A0453"/>
    <w:rsid w:val="002A0607"/>
    <w:rsid w:val="002A176E"/>
    <w:rsid w:val="002A1B08"/>
    <w:rsid w:val="002A2160"/>
    <w:rsid w:val="002A26AF"/>
    <w:rsid w:val="002A2EB1"/>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2D7"/>
    <w:rsid w:val="002D39D2"/>
    <w:rsid w:val="002D401D"/>
    <w:rsid w:val="002D52EC"/>
    <w:rsid w:val="002D5BBC"/>
    <w:rsid w:val="002D6A12"/>
    <w:rsid w:val="002D70D9"/>
    <w:rsid w:val="002D7AF1"/>
    <w:rsid w:val="002E0A87"/>
    <w:rsid w:val="002E2177"/>
    <w:rsid w:val="002E217F"/>
    <w:rsid w:val="002E27B8"/>
    <w:rsid w:val="002E4D34"/>
    <w:rsid w:val="002E5D80"/>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6411"/>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054"/>
    <w:rsid w:val="0037518E"/>
    <w:rsid w:val="00375D43"/>
    <w:rsid w:val="00380FFB"/>
    <w:rsid w:val="00381B61"/>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9DA"/>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33CD"/>
    <w:rsid w:val="0045707F"/>
    <w:rsid w:val="00457330"/>
    <w:rsid w:val="004573B7"/>
    <w:rsid w:val="00460ACC"/>
    <w:rsid w:val="00461271"/>
    <w:rsid w:val="004633BA"/>
    <w:rsid w:val="004649DC"/>
    <w:rsid w:val="00465617"/>
    <w:rsid w:val="00465E2B"/>
    <w:rsid w:val="00466EF2"/>
    <w:rsid w:val="004678E9"/>
    <w:rsid w:val="00467B48"/>
    <w:rsid w:val="0047010D"/>
    <w:rsid w:val="00471666"/>
    <w:rsid w:val="00471C2A"/>
    <w:rsid w:val="00471C36"/>
    <w:rsid w:val="00471DFA"/>
    <w:rsid w:val="00473F13"/>
    <w:rsid w:val="00475DC1"/>
    <w:rsid w:val="00476BC2"/>
    <w:rsid w:val="00477EDD"/>
    <w:rsid w:val="0048055F"/>
    <w:rsid w:val="00480EBD"/>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965B2"/>
    <w:rsid w:val="004A0547"/>
    <w:rsid w:val="004A0C48"/>
    <w:rsid w:val="004A0E8D"/>
    <w:rsid w:val="004A371B"/>
    <w:rsid w:val="004A730F"/>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36DF"/>
    <w:rsid w:val="00513C11"/>
    <w:rsid w:val="0051434E"/>
    <w:rsid w:val="005144F7"/>
    <w:rsid w:val="00515EC1"/>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B7BE6"/>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D7D2F"/>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1C04"/>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72B"/>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6B8"/>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0EB"/>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4391"/>
    <w:rsid w:val="006F4617"/>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DB7"/>
    <w:rsid w:val="00736E6F"/>
    <w:rsid w:val="00741B83"/>
    <w:rsid w:val="00742A6F"/>
    <w:rsid w:val="007444C1"/>
    <w:rsid w:val="00744A2D"/>
    <w:rsid w:val="00744C93"/>
    <w:rsid w:val="00746685"/>
    <w:rsid w:val="007466E5"/>
    <w:rsid w:val="00746ACE"/>
    <w:rsid w:val="0074786A"/>
    <w:rsid w:val="007478CA"/>
    <w:rsid w:val="00750515"/>
    <w:rsid w:val="007523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103F"/>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898"/>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C31"/>
    <w:rsid w:val="00824A12"/>
    <w:rsid w:val="0082585E"/>
    <w:rsid w:val="00825F9A"/>
    <w:rsid w:val="008262A6"/>
    <w:rsid w:val="008264BF"/>
    <w:rsid w:val="00827319"/>
    <w:rsid w:val="00830A2F"/>
    <w:rsid w:val="00831722"/>
    <w:rsid w:val="008327BA"/>
    <w:rsid w:val="008349E4"/>
    <w:rsid w:val="00835420"/>
    <w:rsid w:val="008354F9"/>
    <w:rsid w:val="00835BDA"/>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8B4"/>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357C"/>
    <w:rsid w:val="008C48A2"/>
    <w:rsid w:val="008C6418"/>
    <w:rsid w:val="008C753D"/>
    <w:rsid w:val="008C75D2"/>
    <w:rsid w:val="008C7849"/>
    <w:rsid w:val="008C7930"/>
    <w:rsid w:val="008D0C0A"/>
    <w:rsid w:val="008D221F"/>
    <w:rsid w:val="008D23F9"/>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55B4"/>
    <w:rsid w:val="008F6753"/>
    <w:rsid w:val="008F6EB5"/>
    <w:rsid w:val="008F7950"/>
    <w:rsid w:val="008F7F8E"/>
    <w:rsid w:val="00900219"/>
    <w:rsid w:val="00901074"/>
    <w:rsid w:val="009016A7"/>
    <w:rsid w:val="0090277D"/>
    <w:rsid w:val="00905501"/>
    <w:rsid w:val="0090584A"/>
    <w:rsid w:val="00911525"/>
    <w:rsid w:val="00911B03"/>
    <w:rsid w:val="00912AB9"/>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64FEA"/>
    <w:rsid w:val="009703D8"/>
    <w:rsid w:val="00970793"/>
    <w:rsid w:val="00970A62"/>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915"/>
    <w:rsid w:val="00985C6F"/>
    <w:rsid w:val="0098730D"/>
    <w:rsid w:val="009908E5"/>
    <w:rsid w:val="00990C38"/>
    <w:rsid w:val="009919C1"/>
    <w:rsid w:val="00991D0A"/>
    <w:rsid w:val="00996984"/>
    <w:rsid w:val="0099725B"/>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A01346"/>
    <w:rsid w:val="00A01A20"/>
    <w:rsid w:val="00A01FE8"/>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4165"/>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497E"/>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CB2"/>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D7F0E"/>
    <w:rsid w:val="00AE1775"/>
    <w:rsid w:val="00AE2264"/>
    <w:rsid w:val="00AE31B3"/>
    <w:rsid w:val="00AE4625"/>
    <w:rsid w:val="00AE51DF"/>
    <w:rsid w:val="00AE5F8B"/>
    <w:rsid w:val="00AE6ECD"/>
    <w:rsid w:val="00AE7CD0"/>
    <w:rsid w:val="00AF0A3B"/>
    <w:rsid w:val="00AF3159"/>
    <w:rsid w:val="00AF317E"/>
    <w:rsid w:val="00AF3362"/>
    <w:rsid w:val="00AF5AA5"/>
    <w:rsid w:val="00AF6A4C"/>
    <w:rsid w:val="00AF6E2A"/>
    <w:rsid w:val="00AF7A03"/>
    <w:rsid w:val="00B01557"/>
    <w:rsid w:val="00B03AD7"/>
    <w:rsid w:val="00B03C57"/>
    <w:rsid w:val="00B05ECD"/>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056"/>
    <w:rsid w:val="00B44DF1"/>
    <w:rsid w:val="00B45820"/>
    <w:rsid w:val="00B458A9"/>
    <w:rsid w:val="00B460F0"/>
    <w:rsid w:val="00B461C7"/>
    <w:rsid w:val="00B46DB5"/>
    <w:rsid w:val="00B47149"/>
    <w:rsid w:val="00B47185"/>
    <w:rsid w:val="00B47724"/>
    <w:rsid w:val="00B50E8D"/>
    <w:rsid w:val="00B51536"/>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4102"/>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5542"/>
    <w:rsid w:val="00BE6DB9"/>
    <w:rsid w:val="00BE7A99"/>
    <w:rsid w:val="00BE7E10"/>
    <w:rsid w:val="00BF0252"/>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4CD"/>
    <w:rsid w:val="00C15DAC"/>
    <w:rsid w:val="00C160D8"/>
    <w:rsid w:val="00C161D6"/>
    <w:rsid w:val="00C16FF6"/>
    <w:rsid w:val="00C17BBA"/>
    <w:rsid w:val="00C206DD"/>
    <w:rsid w:val="00C2170F"/>
    <w:rsid w:val="00C2737D"/>
    <w:rsid w:val="00C27B78"/>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BF9"/>
    <w:rsid w:val="00C44C55"/>
    <w:rsid w:val="00C46BF0"/>
    <w:rsid w:val="00C47792"/>
    <w:rsid w:val="00C479F5"/>
    <w:rsid w:val="00C47F79"/>
    <w:rsid w:val="00C52A02"/>
    <w:rsid w:val="00C52A69"/>
    <w:rsid w:val="00C5375F"/>
    <w:rsid w:val="00C53AE4"/>
    <w:rsid w:val="00C55213"/>
    <w:rsid w:val="00C5521A"/>
    <w:rsid w:val="00C55CFA"/>
    <w:rsid w:val="00C56202"/>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57EE"/>
    <w:rsid w:val="00C96E69"/>
    <w:rsid w:val="00C97A30"/>
    <w:rsid w:val="00CA2479"/>
    <w:rsid w:val="00CA36A5"/>
    <w:rsid w:val="00CA3D82"/>
    <w:rsid w:val="00CA3E1F"/>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1D60"/>
    <w:rsid w:val="00CF2825"/>
    <w:rsid w:val="00CF2AE8"/>
    <w:rsid w:val="00CF4FA2"/>
    <w:rsid w:val="00CF5090"/>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5A7E"/>
    <w:rsid w:val="00D2642C"/>
    <w:rsid w:val="00D2684E"/>
    <w:rsid w:val="00D26B2C"/>
    <w:rsid w:val="00D26C6D"/>
    <w:rsid w:val="00D26F23"/>
    <w:rsid w:val="00D27690"/>
    <w:rsid w:val="00D27767"/>
    <w:rsid w:val="00D31CBE"/>
    <w:rsid w:val="00D32E1C"/>
    <w:rsid w:val="00D33473"/>
    <w:rsid w:val="00D3349D"/>
    <w:rsid w:val="00D338E9"/>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030C"/>
    <w:rsid w:val="00D5255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1FB8"/>
    <w:rsid w:val="00D93FD2"/>
    <w:rsid w:val="00D9404E"/>
    <w:rsid w:val="00D947D7"/>
    <w:rsid w:val="00D965FD"/>
    <w:rsid w:val="00D96BFD"/>
    <w:rsid w:val="00DA19F8"/>
    <w:rsid w:val="00DA30D5"/>
    <w:rsid w:val="00DA7EC5"/>
    <w:rsid w:val="00DB08DB"/>
    <w:rsid w:val="00DB0E0F"/>
    <w:rsid w:val="00DB41F6"/>
    <w:rsid w:val="00DB6202"/>
    <w:rsid w:val="00DC0E17"/>
    <w:rsid w:val="00DC1352"/>
    <w:rsid w:val="00DC19BE"/>
    <w:rsid w:val="00DC2B49"/>
    <w:rsid w:val="00DC39DE"/>
    <w:rsid w:val="00DC3A23"/>
    <w:rsid w:val="00DC3BB6"/>
    <w:rsid w:val="00DC3CE4"/>
    <w:rsid w:val="00DC46F8"/>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0BD"/>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5896"/>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2C37"/>
    <w:rsid w:val="00E93E59"/>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619C"/>
    <w:rsid w:val="00ED732D"/>
    <w:rsid w:val="00ED7932"/>
    <w:rsid w:val="00EE03CE"/>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13CB"/>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0447"/>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1D6"/>
    <w:rsid w:val="00F845E8"/>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05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5459"/>
    <w:rsid w:val="00FE62A0"/>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143</Pages>
  <Words>42514</Words>
  <Characters>242332</Characters>
  <Application>Microsoft Office Word</Application>
  <DocSecurity>8</DocSecurity>
  <Lines>2019</Lines>
  <Paragraphs>568</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2025-02-17T09:01:00Z</dcterms:created>
  <dcterms:modified xsi:type="dcterms:W3CDTF">2025-03-05T16:09:00Z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